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F2F2F" w14:paraId="59A3BDBB" w14:textId="77777777" w:rsidTr="00CF2F2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3BDB9" w14:textId="77777777" w:rsidR="00CF2F2F" w:rsidRPr="009E46D4" w:rsidRDefault="00CF2F2F" w:rsidP="00CF2F2F">
            <w:pPr>
              <w:tabs>
                <w:tab w:val="right" w:pos="10207"/>
              </w:tabs>
              <w:ind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3BDBA" w14:textId="520C4F90" w:rsidR="00CF2F2F" w:rsidRPr="009E46D4" w:rsidRDefault="00CF2F2F" w:rsidP="00400852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3C29F0">
              <w:rPr>
                <w:b/>
                <w:color w:val="000000"/>
                <w:sz w:val="26"/>
                <w:szCs w:val="26"/>
              </w:rPr>
              <w:t>401T</w:t>
            </w:r>
          </w:p>
        </w:tc>
      </w:tr>
      <w:tr w:rsidR="00CF2F2F" w14:paraId="59A3BDBE" w14:textId="77777777" w:rsidTr="00CF2F2F">
        <w:trPr>
          <w:trHeight w:val="9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3BDBC" w14:textId="77777777" w:rsidR="00CF2F2F" w:rsidRPr="009E46D4" w:rsidRDefault="00CF2F2F" w:rsidP="00CF2F2F">
            <w:pPr>
              <w:tabs>
                <w:tab w:val="right" w:pos="10207"/>
              </w:tabs>
              <w:ind w:firstLine="0"/>
              <w:jc w:val="left"/>
              <w:rPr>
                <w:b/>
                <w:sz w:val="26"/>
                <w:szCs w:val="26"/>
                <w:lang w:val="en-US"/>
              </w:rPr>
            </w:pPr>
            <w:proofErr w:type="spellStart"/>
            <w:r w:rsidRPr="00440F24">
              <w:rPr>
                <w:b/>
                <w:sz w:val="26"/>
                <w:szCs w:val="26"/>
                <w:lang w:val="en-US"/>
              </w:rPr>
              <w:t>Номер</w:t>
            </w:r>
            <w:proofErr w:type="spellEnd"/>
            <w:r w:rsidRPr="00440F24">
              <w:rPr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40F24">
              <w:rPr>
                <w:b/>
                <w:sz w:val="26"/>
                <w:szCs w:val="26"/>
                <w:lang w:val="en-US"/>
              </w:rPr>
              <w:t>материала</w:t>
            </w:r>
            <w:proofErr w:type="spellEnd"/>
            <w:r w:rsidRPr="00440F24">
              <w:rPr>
                <w:b/>
                <w:sz w:val="26"/>
                <w:szCs w:val="26"/>
                <w:lang w:val="en-US"/>
              </w:rPr>
              <w:t xml:space="preserve">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3BDBD" w14:textId="066CC0C4" w:rsidR="00CF2F2F" w:rsidRPr="00400852" w:rsidRDefault="00CF2F2F" w:rsidP="00400852">
            <w:pPr>
              <w:tabs>
                <w:tab w:val="right" w:pos="10207"/>
              </w:tabs>
              <w:ind w:firstLine="0"/>
              <w:jc w:val="left"/>
              <w:rPr>
                <w:color w:val="000000"/>
              </w:rPr>
            </w:pPr>
          </w:p>
        </w:tc>
      </w:tr>
    </w:tbl>
    <w:p w14:paraId="59A3BDBF" w14:textId="77777777" w:rsidR="0064701B" w:rsidRDefault="0064701B" w:rsidP="0064701B">
      <w:pPr>
        <w:tabs>
          <w:tab w:val="right" w:pos="10207"/>
        </w:tabs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p w14:paraId="0994A86E" w14:textId="77777777" w:rsidR="00400852" w:rsidRDefault="00400852" w:rsidP="00400852">
      <w:pPr>
        <w:tabs>
          <w:tab w:val="left" w:pos="10348"/>
        </w:tabs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Первый заместитель директора-</w:t>
      </w:r>
    </w:p>
    <w:p w14:paraId="270E41EE" w14:textId="77777777" w:rsidR="00400852" w:rsidRDefault="00400852" w:rsidP="00400852">
      <w:pPr>
        <w:tabs>
          <w:tab w:val="left" w:pos="10348"/>
        </w:tabs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14:paraId="69040340" w14:textId="77777777" w:rsidR="00400852" w:rsidRDefault="00400852" w:rsidP="00400852">
      <w:pPr>
        <w:tabs>
          <w:tab w:val="left" w:pos="10348"/>
        </w:tabs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>ПАО «</w:t>
      </w:r>
      <w:proofErr w:type="spellStart"/>
      <w:r>
        <w:rPr>
          <w:sz w:val="26"/>
          <w:szCs w:val="26"/>
        </w:rPr>
        <w:t>Россети</w:t>
      </w:r>
      <w:proofErr w:type="spellEnd"/>
      <w:r>
        <w:rPr>
          <w:sz w:val="26"/>
          <w:szCs w:val="26"/>
        </w:rPr>
        <w:t xml:space="preserve"> Центр» - «Орелэнерго»</w:t>
      </w:r>
    </w:p>
    <w:p w14:paraId="59FDAC81" w14:textId="77777777" w:rsidR="00400852" w:rsidRDefault="00400852" w:rsidP="00400852">
      <w:pPr>
        <w:tabs>
          <w:tab w:val="left" w:pos="10348"/>
        </w:tabs>
        <w:contextualSpacing/>
        <w:jc w:val="right"/>
        <w:rPr>
          <w:sz w:val="26"/>
          <w:szCs w:val="26"/>
        </w:rPr>
      </w:pPr>
    </w:p>
    <w:p w14:paraId="73CFAD2C" w14:textId="77777777" w:rsidR="00400852" w:rsidRDefault="00400852" w:rsidP="00400852">
      <w:pPr>
        <w:tabs>
          <w:tab w:val="right" w:pos="10207"/>
          <w:tab w:val="left" w:pos="10348"/>
        </w:tabs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_________________И.В. Колубанов </w:t>
      </w:r>
    </w:p>
    <w:p w14:paraId="013368CD" w14:textId="77777777" w:rsidR="00400852" w:rsidRDefault="00400852" w:rsidP="00400852">
      <w:pPr>
        <w:tabs>
          <w:tab w:val="right" w:pos="10206"/>
        </w:tabs>
        <w:spacing w:line="276" w:lineRule="auto"/>
        <w:ind w:left="5812" w:right="-2"/>
        <w:jc w:val="right"/>
        <w:rPr>
          <w:b/>
        </w:rPr>
      </w:pPr>
      <w:r>
        <w:rPr>
          <w:sz w:val="26"/>
          <w:szCs w:val="26"/>
        </w:rPr>
        <w:t>«14»  декабря   2021 г</w:t>
      </w:r>
    </w:p>
    <w:p w14:paraId="59A3BDC5" w14:textId="77777777" w:rsidR="001F5706" w:rsidRPr="00015CF2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59A3BDC6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59A3BDC7" w14:textId="3F3CABD3" w:rsidR="00440F24" w:rsidRPr="001D0CAA" w:rsidRDefault="004F6968" w:rsidP="001D0CAA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>поставку</w:t>
      </w:r>
      <w:r w:rsidR="00B45060">
        <w:rPr>
          <w:b/>
          <w:sz w:val="26"/>
          <w:szCs w:val="26"/>
        </w:rPr>
        <w:t xml:space="preserve"> </w:t>
      </w:r>
      <w:r w:rsidR="0078415B">
        <w:rPr>
          <w:b/>
          <w:sz w:val="26"/>
          <w:szCs w:val="26"/>
        </w:rPr>
        <w:t>к</w:t>
      </w:r>
      <w:r w:rsidR="0078415B" w:rsidRPr="0078415B">
        <w:rPr>
          <w:b/>
          <w:sz w:val="26"/>
          <w:szCs w:val="26"/>
        </w:rPr>
        <w:t>абель</w:t>
      </w:r>
      <w:r w:rsidR="001F4F3E">
        <w:rPr>
          <w:b/>
          <w:sz w:val="26"/>
          <w:szCs w:val="26"/>
        </w:rPr>
        <w:t>ной арматуры.</w:t>
      </w:r>
      <w:r w:rsidR="0078415B">
        <w:rPr>
          <w:b/>
          <w:sz w:val="26"/>
          <w:szCs w:val="26"/>
        </w:rPr>
        <w:t xml:space="preserve"> </w:t>
      </w:r>
    </w:p>
    <w:p w14:paraId="59A3BDC8" w14:textId="77777777" w:rsidR="004F6968" w:rsidRPr="00440F24" w:rsidRDefault="009752B7" w:rsidP="00440F24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Лот </w:t>
      </w:r>
      <w:r w:rsidR="009C0389" w:rsidRPr="00A57AE8">
        <w:rPr>
          <w:b/>
          <w:sz w:val="26"/>
          <w:szCs w:val="26"/>
        </w:rPr>
        <w:t xml:space="preserve">№ </w:t>
      </w:r>
      <w:r w:rsidR="00260830" w:rsidRPr="00282C68">
        <w:rPr>
          <w:b/>
          <w:sz w:val="26"/>
          <w:szCs w:val="26"/>
          <w:u w:val="single"/>
        </w:rPr>
        <w:t>4</w:t>
      </w:r>
      <w:r w:rsidR="00232E4A" w:rsidRPr="00282C68">
        <w:rPr>
          <w:b/>
          <w:sz w:val="26"/>
          <w:szCs w:val="26"/>
          <w:u w:val="single"/>
        </w:rPr>
        <w:t>0</w:t>
      </w:r>
      <w:r w:rsidR="00260830" w:rsidRPr="00282C68">
        <w:rPr>
          <w:b/>
          <w:sz w:val="26"/>
          <w:szCs w:val="26"/>
          <w:u w:val="single"/>
        </w:rPr>
        <w:t>1T</w:t>
      </w:r>
      <w:r w:rsidR="00282C68" w:rsidRPr="00282C68">
        <w:rPr>
          <w:b/>
          <w:sz w:val="26"/>
          <w:szCs w:val="26"/>
          <w:u w:val="single"/>
        </w:rPr>
        <w:t>.</w:t>
      </w:r>
    </w:p>
    <w:p w14:paraId="59A3BDC9" w14:textId="77777777"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14:paraId="53A761E9" w14:textId="77777777" w:rsidR="00400852" w:rsidRDefault="00400852" w:rsidP="00400852">
      <w:pPr>
        <w:pStyle w:val="ad"/>
        <w:numPr>
          <w:ilvl w:val="0"/>
          <w:numId w:val="3"/>
        </w:numPr>
        <w:spacing w:line="276" w:lineRule="auto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Общая часть.</w:t>
      </w:r>
    </w:p>
    <w:p w14:paraId="4267CC93" w14:textId="010D979F" w:rsidR="00400852" w:rsidRPr="00400852" w:rsidRDefault="00400852" w:rsidP="00400852">
      <w:pPr>
        <w:pStyle w:val="Default"/>
        <w:ind w:firstLine="709"/>
        <w:jc w:val="both"/>
      </w:pPr>
      <w:r w:rsidRPr="00400852">
        <w:t>ПАО «</w:t>
      </w:r>
      <w:proofErr w:type="spellStart"/>
      <w:r w:rsidRPr="00400852">
        <w:t>Россети</w:t>
      </w:r>
      <w:proofErr w:type="spellEnd"/>
      <w:r w:rsidRPr="00400852">
        <w:t xml:space="preserve"> Центр» производит закупку кабельной арматуры</w:t>
      </w:r>
      <w:r w:rsidRPr="00400852">
        <w:t xml:space="preserve"> </w:t>
      </w:r>
      <w:r w:rsidRPr="00400852">
        <w:t xml:space="preserve">для ремонтно-эксплуатационного обслуживания электросетевого оборудования. </w:t>
      </w:r>
    </w:p>
    <w:p w14:paraId="231FEA49" w14:textId="5DFB6AB6" w:rsidR="00400852" w:rsidRDefault="00400852" w:rsidP="00400852">
      <w:pPr>
        <w:pStyle w:val="ad"/>
        <w:spacing w:line="276" w:lineRule="auto"/>
        <w:ind w:left="0" w:firstLine="709"/>
        <w:rPr>
          <w:sz w:val="24"/>
          <w:szCs w:val="24"/>
        </w:rPr>
      </w:pPr>
      <w:r w:rsidRPr="00400852">
        <w:rPr>
          <w:sz w:val="24"/>
          <w:szCs w:val="24"/>
        </w:rPr>
        <w:t>Закупка производится на основании годовой комплексной программы закупок ПАО «</w:t>
      </w:r>
      <w:proofErr w:type="spellStart"/>
      <w:r w:rsidRPr="00400852">
        <w:rPr>
          <w:sz w:val="24"/>
          <w:szCs w:val="24"/>
        </w:rPr>
        <w:t>Россети</w:t>
      </w:r>
      <w:proofErr w:type="spellEnd"/>
      <w:r w:rsidRPr="00400852">
        <w:rPr>
          <w:sz w:val="24"/>
          <w:szCs w:val="24"/>
        </w:rPr>
        <w:t xml:space="preserve"> Центр» на 2022</w:t>
      </w:r>
      <w:r>
        <w:rPr>
          <w:sz w:val="24"/>
          <w:szCs w:val="24"/>
        </w:rPr>
        <w:t xml:space="preserve"> год</w:t>
      </w:r>
      <w:r w:rsidR="0028496B">
        <w:rPr>
          <w:sz w:val="24"/>
          <w:szCs w:val="24"/>
        </w:rPr>
        <w:t>.</w:t>
      </w:r>
    </w:p>
    <w:p w14:paraId="7A27EA85" w14:textId="77777777" w:rsidR="00400852" w:rsidRPr="00400852" w:rsidRDefault="00400852" w:rsidP="00400852">
      <w:pPr>
        <w:pStyle w:val="ad"/>
        <w:spacing w:line="276" w:lineRule="auto"/>
        <w:ind w:left="0" w:firstLine="709"/>
        <w:rPr>
          <w:bCs/>
          <w:sz w:val="24"/>
          <w:szCs w:val="24"/>
        </w:rPr>
      </w:pPr>
    </w:p>
    <w:p w14:paraId="1598A3A2" w14:textId="6C9B3519" w:rsidR="00400852" w:rsidRPr="00400852" w:rsidRDefault="00400852" w:rsidP="003C29F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AF72B0">
        <w:rPr>
          <w:b/>
          <w:bCs/>
          <w:sz w:val="24"/>
          <w:szCs w:val="24"/>
        </w:rPr>
        <w:t>Предмет конкурса</w:t>
      </w:r>
    </w:p>
    <w:p w14:paraId="1BE1EF49" w14:textId="77777777" w:rsidR="00400852" w:rsidRPr="00400852" w:rsidRDefault="00400852" w:rsidP="00400852">
      <w:pPr>
        <w:pStyle w:val="ad"/>
        <w:spacing w:line="276" w:lineRule="auto"/>
        <w:ind w:left="0" w:firstLine="709"/>
        <w:rPr>
          <w:sz w:val="24"/>
          <w:szCs w:val="24"/>
        </w:rPr>
      </w:pPr>
      <w:r w:rsidRPr="00400852">
        <w:rPr>
          <w:sz w:val="24"/>
          <w:szCs w:val="24"/>
        </w:rPr>
        <w:t>Поставщик обеспечивает поставку материалов в объемах и сроки установленные данным ТЗ на склад получателя – филиала ПАО «</w:t>
      </w:r>
      <w:proofErr w:type="spellStart"/>
      <w:r w:rsidRPr="00400852">
        <w:rPr>
          <w:sz w:val="24"/>
          <w:szCs w:val="24"/>
        </w:rPr>
        <w:t>Россети</w:t>
      </w:r>
      <w:proofErr w:type="spellEnd"/>
      <w:r w:rsidRPr="00400852">
        <w:rPr>
          <w:sz w:val="24"/>
          <w:szCs w:val="24"/>
        </w:rPr>
        <w:t xml:space="preserve"> Центр»: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3828"/>
        <w:gridCol w:w="2976"/>
      </w:tblGrid>
      <w:tr w:rsidR="00400852" w:rsidRPr="00583BB7" w14:paraId="53AF58B5" w14:textId="77777777" w:rsidTr="00E2784F">
        <w:trPr>
          <w:trHeight w:val="645"/>
        </w:trPr>
        <w:tc>
          <w:tcPr>
            <w:tcW w:w="1985" w:type="dxa"/>
            <w:vAlign w:val="center"/>
          </w:tcPr>
          <w:p w14:paraId="34708505" w14:textId="77777777" w:rsidR="00400852" w:rsidRPr="00007BC1" w:rsidRDefault="00400852" w:rsidP="00E2784F">
            <w:pPr>
              <w:pStyle w:val="ad"/>
              <w:tabs>
                <w:tab w:val="left" w:pos="1276"/>
              </w:tabs>
              <w:spacing w:line="276" w:lineRule="auto"/>
              <w:ind w:left="0" w:firstLine="34"/>
              <w:jc w:val="center"/>
              <w:rPr>
                <w:sz w:val="24"/>
                <w:szCs w:val="24"/>
              </w:rPr>
            </w:pPr>
            <w:r w:rsidRPr="00007BC1">
              <w:rPr>
                <w:sz w:val="24"/>
                <w:szCs w:val="24"/>
              </w:rPr>
              <w:t>Филиал</w:t>
            </w:r>
          </w:p>
        </w:tc>
        <w:tc>
          <w:tcPr>
            <w:tcW w:w="1417" w:type="dxa"/>
            <w:vAlign w:val="center"/>
          </w:tcPr>
          <w:p w14:paraId="5BABDE71" w14:textId="77777777" w:rsidR="00400852" w:rsidRPr="00007BC1" w:rsidRDefault="00400852" w:rsidP="00E2784F">
            <w:pPr>
              <w:pStyle w:val="ad"/>
              <w:tabs>
                <w:tab w:val="left" w:pos="1276"/>
              </w:tabs>
              <w:spacing w:line="276" w:lineRule="auto"/>
              <w:ind w:left="0" w:firstLine="34"/>
              <w:jc w:val="center"/>
              <w:rPr>
                <w:sz w:val="24"/>
                <w:szCs w:val="24"/>
              </w:rPr>
            </w:pPr>
            <w:r w:rsidRPr="00007BC1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828" w:type="dxa"/>
            <w:vAlign w:val="center"/>
          </w:tcPr>
          <w:p w14:paraId="6B8175C8" w14:textId="77777777" w:rsidR="00400852" w:rsidRPr="00007BC1" w:rsidRDefault="00400852" w:rsidP="00E2784F">
            <w:pPr>
              <w:tabs>
                <w:tab w:val="left" w:pos="1134"/>
              </w:tabs>
              <w:spacing w:line="276" w:lineRule="auto"/>
              <w:ind w:firstLine="34"/>
              <w:jc w:val="center"/>
            </w:pPr>
            <w:r w:rsidRPr="00007BC1">
              <w:t>Точка поставки</w:t>
            </w:r>
          </w:p>
        </w:tc>
        <w:tc>
          <w:tcPr>
            <w:tcW w:w="2976" w:type="dxa"/>
            <w:vAlign w:val="center"/>
          </w:tcPr>
          <w:p w14:paraId="6090669A" w14:textId="77777777" w:rsidR="00400852" w:rsidRPr="00007BC1" w:rsidRDefault="00400852" w:rsidP="00E2784F">
            <w:pPr>
              <w:pStyle w:val="ad"/>
              <w:tabs>
                <w:tab w:val="left" w:pos="1276"/>
              </w:tabs>
              <w:ind w:left="0" w:firstLine="34"/>
              <w:jc w:val="center"/>
              <w:rPr>
                <w:sz w:val="24"/>
                <w:szCs w:val="24"/>
              </w:rPr>
            </w:pPr>
            <w:r w:rsidRPr="00007BC1">
              <w:rPr>
                <w:sz w:val="24"/>
                <w:szCs w:val="24"/>
              </w:rPr>
              <w:t>Срок</w:t>
            </w:r>
          </w:p>
          <w:p w14:paraId="1EBCFFD5" w14:textId="77777777" w:rsidR="00400852" w:rsidRPr="00007BC1" w:rsidRDefault="00400852" w:rsidP="00E2784F">
            <w:pPr>
              <w:pStyle w:val="ad"/>
              <w:tabs>
                <w:tab w:val="left" w:pos="1276"/>
              </w:tabs>
              <w:ind w:left="0" w:firstLine="34"/>
              <w:jc w:val="center"/>
              <w:rPr>
                <w:sz w:val="24"/>
                <w:szCs w:val="24"/>
                <w:lang w:val="en-US"/>
              </w:rPr>
            </w:pPr>
            <w:r w:rsidRPr="00007BC1">
              <w:rPr>
                <w:sz w:val="24"/>
                <w:szCs w:val="24"/>
              </w:rPr>
              <w:t>поставки</w:t>
            </w:r>
            <w:r w:rsidRPr="00007BC1">
              <w:rPr>
                <w:sz w:val="24"/>
                <w:szCs w:val="24"/>
                <w:lang w:val="en-US"/>
              </w:rPr>
              <w:t>*</w:t>
            </w:r>
          </w:p>
        </w:tc>
      </w:tr>
      <w:tr w:rsidR="00400852" w:rsidRPr="00583BB7" w14:paraId="2AA87737" w14:textId="77777777" w:rsidTr="00E2784F">
        <w:tc>
          <w:tcPr>
            <w:tcW w:w="1985" w:type="dxa"/>
            <w:vAlign w:val="center"/>
          </w:tcPr>
          <w:p w14:paraId="08EAF8CA" w14:textId="77777777" w:rsidR="00400852" w:rsidRPr="00007BC1" w:rsidRDefault="00400852" w:rsidP="00E2784F">
            <w:pPr>
              <w:tabs>
                <w:tab w:val="left" w:pos="1134"/>
              </w:tabs>
              <w:spacing w:line="276" w:lineRule="auto"/>
              <w:ind w:firstLine="34"/>
              <w:jc w:val="center"/>
            </w:pPr>
            <w:r w:rsidRPr="00007BC1">
              <w:t>«Орелэнерго»</w:t>
            </w:r>
          </w:p>
        </w:tc>
        <w:tc>
          <w:tcPr>
            <w:tcW w:w="1417" w:type="dxa"/>
            <w:vAlign w:val="center"/>
          </w:tcPr>
          <w:p w14:paraId="3957197A" w14:textId="77777777" w:rsidR="00400852" w:rsidRPr="00007BC1" w:rsidRDefault="00400852" w:rsidP="00E2784F">
            <w:pPr>
              <w:tabs>
                <w:tab w:val="left" w:pos="1134"/>
              </w:tabs>
              <w:spacing w:line="276" w:lineRule="auto"/>
              <w:ind w:firstLine="34"/>
              <w:jc w:val="center"/>
            </w:pPr>
            <w:r w:rsidRPr="00007BC1">
              <w:t>Авто</w:t>
            </w:r>
          </w:p>
        </w:tc>
        <w:tc>
          <w:tcPr>
            <w:tcW w:w="3828" w:type="dxa"/>
            <w:vAlign w:val="center"/>
          </w:tcPr>
          <w:p w14:paraId="5D792AB8" w14:textId="77777777" w:rsidR="00400852" w:rsidRPr="00007BC1" w:rsidRDefault="00400852" w:rsidP="00E2784F">
            <w:pPr>
              <w:tabs>
                <w:tab w:val="left" w:pos="1134"/>
              </w:tabs>
              <w:spacing w:line="276" w:lineRule="auto"/>
              <w:ind w:firstLine="34"/>
              <w:jc w:val="center"/>
            </w:pPr>
            <w:r w:rsidRPr="00007BC1">
              <w:t>ЦС филиала ПАО «</w:t>
            </w:r>
            <w:proofErr w:type="spellStart"/>
            <w:r w:rsidRPr="00007BC1">
              <w:t>Россети</w:t>
            </w:r>
            <w:proofErr w:type="spellEnd"/>
            <w:r w:rsidRPr="00007BC1">
              <w:t xml:space="preserve"> Центр» - «Орелэнерго»  </w:t>
            </w:r>
            <w:proofErr w:type="spellStart"/>
            <w:r w:rsidRPr="00007BC1">
              <w:t>г</w:t>
            </w:r>
            <w:proofErr w:type="gramStart"/>
            <w:r w:rsidRPr="00007BC1">
              <w:t>.О</w:t>
            </w:r>
            <w:proofErr w:type="gramEnd"/>
            <w:r w:rsidRPr="00007BC1">
              <w:t>рел</w:t>
            </w:r>
            <w:proofErr w:type="spellEnd"/>
            <w:r w:rsidRPr="00007BC1">
              <w:t>, ул. Высоковольтная, 9</w:t>
            </w:r>
          </w:p>
        </w:tc>
        <w:tc>
          <w:tcPr>
            <w:tcW w:w="2976" w:type="dxa"/>
            <w:vAlign w:val="center"/>
          </w:tcPr>
          <w:p w14:paraId="0C68C70A" w14:textId="77777777" w:rsidR="00400852" w:rsidRPr="00007BC1" w:rsidRDefault="00400852" w:rsidP="00E2784F">
            <w:pPr>
              <w:tabs>
                <w:tab w:val="left" w:pos="1134"/>
              </w:tabs>
              <w:spacing w:line="276" w:lineRule="auto"/>
              <w:ind w:firstLine="34"/>
              <w:jc w:val="center"/>
            </w:pPr>
            <w:r w:rsidRPr="00007BC1">
              <w:t>10</w:t>
            </w:r>
          </w:p>
        </w:tc>
      </w:tr>
    </w:tbl>
    <w:p w14:paraId="3AD02EEB" w14:textId="77777777" w:rsidR="00400852" w:rsidRDefault="00400852" w:rsidP="00400852">
      <w:pPr>
        <w:pStyle w:val="ad"/>
        <w:spacing w:line="276" w:lineRule="auto"/>
        <w:ind w:hanging="11"/>
        <w:rPr>
          <w:sz w:val="24"/>
          <w:szCs w:val="24"/>
        </w:rPr>
      </w:pPr>
      <w:r w:rsidRPr="00101DD6">
        <w:rPr>
          <w:sz w:val="24"/>
          <w:szCs w:val="24"/>
        </w:rPr>
        <w:t xml:space="preserve">*в </w:t>
      </w:r>
      <w:r>
        <w:rPr>
          <w:sz w:val="24"/>
          <w:szCs w:val="24"/>
        </w:rPr>
        <w:t xml:space="preserve">календарных </w:t>
      </w:r>
      <w:r w:rsidRPr="00101DD6">
        <w:rPr>
          <w:sz w:val="24"/>
          <w:szCs w:val="24"/>
        </w:rPr>
        <w:t xml:space="preserve">днях, с момента заключения договора </w:t>
      </w:r>
    </w:p>
    <w:p w14:paraId="0FA8CC68" w14:textId="77777777" w:rsidR="00400852" w:rsidRDefault="00400852" w:rsidP="00400852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14:paraId="59A3BDCA" w14:textId="77777777" w:rsidR="003C29F0" w:rsidRPr="00282C68" w:rsidRDefault="003C29F0" w:rsidP="003C29F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82C68">
        <w:rPr>
          <w:b/>
          <w:bCs/>
          <w:sz w:val="26"/>
          <w:szCs w:val="26"/>
        </w:rPr>
        <w:t>Технические требования к продукции.</w:t>
      </w:r>
    </w:p>
    <w:p w14:paraId="59A3BDCB" w14:textId="667B0C9C" w:rsidR="003C29F0" w:rsidRPr="00BE5448" w:rsidRDefault="003C29F0" w:rsidP="0028496B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>
        <w:rPr>
          <w:sz w:val="24"/>
          <w:szCs w:val="24"/>
        </w:rPr>
        <w:t>требования, характеристики и количество кабельной арматуры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 приведенных в таблице:</w:t>
      </w:r>
    </w:p>
    <w:p w14:paraId="59A3BDCC" w14:textId="77777777" w:rsidR="003C29F0" w:rsidRDefault="003C29F0" w:rsidP="003C29F0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1720"/>
        <w:gridCol w:w="5460"/>
        <w:gridCol w:w="1340"/>
        <w:gridCol w:w="1701"/>
      </w:tblGrid>
      <w:tr w:rsidR="00400852" w:rsidRPr="00007BC1" w14:paraId="4AF8EE87" w14:textId="77777777" w:rsidTr="00E2784F">
        <w:trPr>
          <w:trHeight w:val="30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02DEF" w14:textId="77777777" w:rsidR="00400852" w:rsidRPr="00400852" w:rsidRDefault="00400852" w:rsidP="00E2784F">
            <w:pPr>
              <w:ind w:left="-250" w:firstLine="250"/>
              <w:jc w:val="center"/>
              <w:rPr>
                <w:bCs/>
                <w:color w:val="000000"/>
                <w:sz w:val="24"/>
                <w:szCs w:val="24"/>
              </w:rPr>
            </w:pPr>
            <w:r w:rsidRPr="00400852">
              <w:rPr>
                <w:sz w:val="24"/>
                <w:szCs w:val="24"/>
              </w:rPr>
              <w:t>Материал</w:t>
            </w:r>
            <w:r w:rsidRPr="00400852">
              <w:rPr>
                <w:bCs/>
                <w:sz w:val="24"/>
                <w:szCs w:val="24"/>
                <w:lang w:val="en-US"/>
              </w:rPr>
              <w:t xml:space="preserve"> SAP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F1EDE" w14:textId="77777777" w:rsidR="00400852" w:rsidRPr="00400852" w:rsidRDefault="00400852" w:rsidP="00E2784F">
            <w:pPr>
              <w:ind w:left="-250" w:firstLine="250"/>
              <w:jc w:val="center"/>
              <w:rPr>
                <w:bCs/>
                <w:color w:val="000000"/>
                <w:sz w:val="24"/>
                <w:szCs w:val="24"/>
              </w:rPr>
            </w:pPr>
            <w:r w:rsidRPr="00400852">
              <w:rPr>
                <w:sz w:val="24"/>
                <w:szCs w:val="24"/>
              </w:rPr>
              <w:t>Текст позиции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FD37C" w14:textId="77777777" w:rsidR="00400852" w:rsidRPr="00400852" w:rsidRDefault="00400852" w:rsidP="00E2784F">
            <w:pPr>
              <w:ind w:left="-250" w:firstLine="250"/>
              <w:jc w:val="center"/>
              <w:rPr>
                <w:bCs/>
                <w:color w:val="000000"/>
                <w:sz w:val="24"/>
                <w:szCs w:val="24"/>
              </w:rPr>
            </w:pPr>
            <w:r w:rsidRPr="00400852">
              <w:rPr>
                <w:bCs/>
                <w:color w:val="000000"/>
                <w:sz w:val="24"/>
                <w:szCs w:val="24"/>
              </w:rPr>
              <w:t>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115AB" w14:textId="77777777" w:rsidR="00400852" w:rsidRPr="00400852" w:rsidRDefault="00400852" w:rsidP="00E2784F">
            <w:pPr>
              <w:ind w:left="-250" w:firstLine="250"/>
              <w:jc w:val="center"/>
              <w:rPr>
                <w:bCs/>
                <w:color w:val="000000"/>
                <w:sz w:val="24"/>
                <w:szCs w:val="24"/>
              </w:rPr>
            </w:pPr>
            <w:r w:rsidRPr="00400852">
              <w:rPr>
                <w:sz w:val="24"/>
                <w:szCs w:val="24"/>
              </w:rPr>
              <w:t>Количество</w:t>
            </w:r>
          </w:p>
        </w:tc>
      </w:tr>
      <w:tr w:rsidR="00400852" w:rsidRPr="00007BC1" w14:paraId="4A19973A" w14:textId="77777777" w:rsidTr="00E2784F">
        <w:trPr>
          <w:trHeight w:val="30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38DBB" w14:textId="5325C556" w:rsidR="00400852" w:rsidRPr="00400852" w:rsidRDefault="00400852" w:rsidP="00E2784F">
            <w:pPr>
              <w:ind w:left="-250" w:firstLine="250"/>
              <w:jc w:val="center"/>
              <w:rPr>
                <w:bCs/>
                <w:color w:val="000000"/>
                <w:sz w:val="24"/>
                <w:szCs w:val="24"/>
              </w:rPr>
            </w:pPr>
            <w:r w:rsidRPr="00400852">
              <w:rPr>
                <w:bCs/>
                <w:color w:val="000000"/>
                <w:sz w:val="24"/>
                <w:szCs w:val="24"/>
              </w:rPr>
              <w:t>2028025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10CDD" w14:textId="2E28FDB8" w:rsidR="00400852" w:rsidRPr="00400852" w:rsidRDefault="00400852" w:rsidP="00E2784F">
            <w:pPr>
              <w:ind w:left="-250" w:firstLine="250"/>
              <w:jc w:val="center"/>
              <w:rPr>
                <w:bCs/>
                <w:color w:val="000000"/>
                <w:sz w:val="24"/>
                <w:szCs w:val="24"/>
              </w:rPr>
            </w:pPr>
            <w:r w:rsidRPr="00400852">
              <w:rPr>
                <w:bCs/>
                <w:color w:val="000000"/>
                <w:sz w:val="24"/>
                <w:szCs w:val="24"/>
              </w:rPr>
              <w:t>Наконечник ТА 70-10-12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72A2B" w14:textId="3B0BC149" w:rsidR="00400852" w:rsidRPr="00400852" w:rsidRDefault="00400852" w:rsidP="00E2784F">
            <w:pPr>
              <w:ind w:left="-250" w:firstLine="25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400852">
              <w:rPr>
                <w:color w:val="000000"/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969B9" w14:textId="6C035A4E" w:rsidR="00400852" w:rsidRPr="00400852" w:rsidRDefault="00400852" w:rsidP="00E2784F">
            <w:pPr>
              <w:ind w:left="-250" w:firstLine="250"/>
              <w:jc w:val="center"/>
              <w:rPr>
                <w:color w:val="000000"/>
                <w:sz w:val="24"/>
                <w:szCs w:val="24"/>
              </w:rPr>
            </w:pPr>
            <w:r w:rsidRPr="00400852">
              <w:rPr>
                <w:color w:val="000000"/>
                <w:sz w:val="24"/>
                <w:szCs w:val="24"/>
              </w:rPr>
              <w:t>2</w:t>
            </w:r>
          </w:p>
        </w:tc>
      </w:tr>
      <w:tr w:rsidR="00400852" w:rsidRPr="00007BC1" w14:paraId="3F63ED83" w14:textId="77777777" w:rsidTr="00E2784F">
        <w:trPr>
          <w:trHeight w:val="30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4B17AC" w14:textId="6B10490F" w:rsidR="00400852" w:rsidRPr="00400852" w:rsidRDefault="00400852" w:rsidP="00E2784F">
            <w:pPr>
              <w:ind w:left="-250" w:firstLine="250"/>
              <w:jc w:val="center"/>
              <w:rPr>
                <w:bCs/>
                <w:color w:val="000000"/>
                <w:sz w:val="24"/>
                <w:szCs w:val="24"/>
              </w:rPr>
            </w:pPr>
            <w:r w:rsidRPr="00400852">
              <w:rPr>
                <w:bCs/>
                <w:color w:val="000000"/>
                <w:sz w:val="24"/>
                <w:szCs w:val="24"/>
              </w:rPr>
              <w:t>2055811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D7D26B" w14:textId="759A3AAB" w:rsidR="00400852" w:rsidRPr="00400852" w:rsidRDefault="00400852" w:rsidP="00E2784F">
            <w:pPr>
              <w:ind w:left="-250" w:firstLine="250"/>
              <w:jc w:val="center"/>
              <w:rPr>
                <w:bCs/>
                <w:color w:val="000000"/>
                <w:sz w:val="24"/>
                <w:szCs w:val="24"/>
              </w:rPr>
            </w:pPr>
            <w:r w:rsidRPr="00400852">
              <w:rPr>
                <w:bCs/>
                <w:color w:val="000000"/>
                <w:sz w:val="24"/>
                <w:szCs w:val="24"/>
              </w:rPr>
              <w:t>Наконечник ТА 16-8-5,4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AFF76F" w14:textId="4D02DFA4" w:rsidR="00400852" w:rsidRPr="00400852" w:rsidRDefault="00400852" w:rsidP="00E2784F">
            <w:pPr>
              <w:ind w:left="-250" w:firstLine="25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400852">
              <w:rPr>
                <w:color w:val="000000"/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B44FBE" w14:textId="57AC4AEF" w:rsidR="00400852" w:rsidRPr="00400852" w:rsidRDefault="00400852" w:rsidP="00E2784F">
            <w:pPr>
              <w:ind w:left="-250" w:firstLine="250"/>
              <w:jc w:val="center"/>
              <w:rPr>
                <w:color w:val="000000"/>
                <w:sz w:val="24"/>
                <w:szCs w:val="24"/>
              </w:rPr>
            </w:pPr>
            <w:r w:rsidRPr="00400852">
              <w:rPr>
                <w:color w:val="000000"/>
                <w:sz w:val="24"/>
                <w:szCs w:val="24"/>
              </w:rPr>
              <w:t>14</w:t>
            </w:r>
          </w:p>
        </w:tc>
      </w:tr>
      <w:tr w:rsidR="00400852" w:rsidRPr="00007BC1" w14:paraId="5AA4D314" w14:textId="77777777" w:rsidTr="00E2784F">
        <w:trPr>
          <w:trHeight w:val="30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A6BE03" w14:textId="6ACFB5F7" w:rsidR="00400852" w:rsidRPr="00400852" w:rsidRDefault="00400852" w:rsidP="00E2784F">
            <w:pPr>
              <w:ind w:left="-250" w:firstLine="250"/>
              <w:jc w:val="center"/>
              <w:rPr>
                <w:bCs/>
                <w:color w:val="000000"/>
                <w:sz w:val="24"/>
                <w:szCs w:val="24"/>
              </w:rPr>
            </w:pPr>
            <w:r w:rsidRPr="00400852">
              <w:rPr>
                <w:bCs/>
                <w:color w:val="000000"/>
                <w:sz w:val="24"/>
                <w:szCs w:val="24"/>
              </w:rPr>
              <w:t>2114923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D438A2" w14:textId="38C9AADE" w:rsidR="00400852" w:rsidRPr="00400852" w:rsidRDefault="00400852" w:rsidP="00E2784F">
            <w:pPr>
              <w:ind w:left="-250" w:firstLine="250"/>
              <w:jc w:val="center"/>
              <w:rPr>
                <w:bCs/>
                <w:color w:val="000000"/>
                <w:sz w:val="24"/>
                <w:szCs w:val="24"/>
              </w:rPr>
            </w:pPr>
            <w:r w:rsidRPr="00400852">
              <w:rPr>
                <w:bCs/>
                <w:color w:val="000000"/>
                <w:sz w:val="24"/>
                <w:szCs w:val="24"/>
              </w:rPr>
              <w:t>Наконечник ТА 50-10-9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8D5386" w14:textId="024A736B" w:rsidR="00400852" w:rsidRPr="00400852" w:rsidRDefault="00400852" w:rsidP="00E2784F">
            <w:pPr>
              <w:ind w:left="-250" w:firstLine="25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400852">
              <w:rPr>
                <w:color w:val="000000"/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CA301F" w14:textId="07C3A28C" w:rsidR="00400852" w:rsidRPr="00400852" w:rsidRDefault="00400852" w:rsidP="00E2784F">
            <w:pPr>
              <w:ind w:left="-250" w:firstLine="250"/>
              <w:jc w:val="center"/>
              <w:rPr>
                <w:color w:val="000000"/>
                <w:sz w:val="24"/>
                <w:szCs w:val="24"/>
              </w:rPr>
            </w:pPr>
            <w:r w:rsidRPr="00400852">
              <w:rPr>
                <w:color w:val="000000"/>
                <w:sz w:val="24"/>
                <w:szCs w:val="24"/>
              </w:rPr>
              <w:t>3677</w:t>
            </w:r>
          </w:p>
        </w:tc>
      </w:tr>
      <w:tr w:rsidR="00400852" w:rsidRPr="00007BC1" w14:paraId="4211D849" w14:textId="77777777" w:rsidTr="00E2784F">
        <w:trPr>
          <w:trHeight w:val="30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427A7D" w14:textId="3D84A5C3" w:rsidR="00400852" w:rsidRPr="00400852" w:rsidRDefault="00400852" w:rsidP="00E2784F">
            <w:pPr>
              <w:ind w:left="-250" w:firstLine="250"/>
              <w:jc w:val="center"/>
              <w:rPr>
                <w:bCs/>
                <w:color w:val="000000"/>
                <w:sz w:val="24"/>
                <w:szCs w:val="24"/>
              </w:rPr>
            </w:pPr>
            <w:r w:rsidRPr="00400852">
              <w:rPr>
                <w:bCs/>
                <w:color w:val="000000"/>
                <w:sz w:val="24"/>
                <w:szCs w:val="24"/>
              </w:rPr>
              <w:t>2117451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61C72F" w14:textId="2BACE8BB" w:rsidR="00400852" w:rsidRPr="00400852" w:rsidRDefault="00400852" w:rsidP="00E2784F">
            <w:pPr>
              <w:ind w:left="-250" w:firstLine="250"/>
              <w:jc w:val="center"/>
              <w:rPr>
                <w:bCs/>
                <w:color w:val="000000"/>
                <w:sz w:val="24"/>
                <w:szCs w:val="24"/>
              </w:rPr>
            </w:pPr>
            <w:r w:rsidRPr="00400852">
              <w:rPr>
                <w:bCs/>
                <w:color w:val="000000"/>
                <w:sz w:val="24"/>
                <w:szCs w:val="24"/>
              </w:rPr>
              <w:t>Наконечник ТМЛ-4-6-3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230B46" w14:textId="7D3A855E" w:rsidR="00400852" w:rsidRPr="00400852" w:rsidRDefault="00400852" w:rsidP="00E2784F">
            <w:pPr>
              <w:ind w:left="-250" w:firstLine="25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400852">
              <w:rPr>
                <w:color w:val="000000"/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74634A" w14:textId="773F81AA" w:rsidR="00400852" w:rsidRPr="00400852" w:rsidRDefault="00400852" w:rsidP="00E2784F">
            <w:pPr>
              <w:ind w:left="-250" w:firstLine="250"/>
              <w:jc w:val="center"/>
              <w:rPr>
                <w:color w:val="000000"/>
                <w:sz w:val="24"/>
                <w:szCs w:val="24"/>
              </w:rPr>
            </w:pPr>
            <w:r w:rsidRPr="00400852">
              <w:rPr>
                <w:color w:val="000000"/>
                <w:sz w:val="24"/>
                <w:szCs w:val="24"/>
              </w:rPr>
              <w:t>12</w:t>
            </w:r>
          </w:p>
        </w:tc>
      </w:tr>
      <w:tr w:rsidR="00400852" w:rsidRPr="00007BC1" w14:paraId="2846C813" w14:textId="77777777" w:rsidTr="00E2784F">
        <w:trPr>
          <w:trHeight w:val="30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8F808C" w14:textId="24D80C5F" w:rsidR="00400852" w:rsidRPr="00400852" w:rsidRDefault="00400852" w:rsidP="00E2784F">
            <w:pPr>
              <w:ind w:left="-250" w:firstLine="250"/>
              <w:jc w:val="center"/>
              <w:rPr>
                <w:bCs/>
                <w:color w:val="000000"/>
                <w:sz w:val="24"/>
                <w:szCs w:val="24"/>
              </w:rPr>
            </w:pPr>
            <w:r w:rsidRPr="00400852">
              <w:rPr>
                <w:bCs/>
                <w:color w:val="000000"/>
                <w:sz w:val="24"/>
                <w:szCs w:val="24"/>
              </w:rPr>
              <w:t>2120623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43597E" w14:textId="23691EDC" w:rsidR="00400852" w:rsidRPr="00400852" w:rsidRDefault="00400852" w:rsidP="00E2784F">
            <w:pPr>
              <w:ind w:left="-250" w:firstLine="250"/>
              <w:jc w:val="center"/>
              <w:rPr>
                <w:bCs/>
                <w:color w:val="000000"/>
                <w:sz w:val="24"/>
                <w:szCs w:val="24"/>
              </w:rPr>
            </w:pPr>
            <w:r w:rsidRPr="00400852">
              <w:rPr>
                <w:bCs/>
                <w:color w:val="000000"/>
                <w:sz w:val="24"/>
                <w:szCs w:val="24"/>
              </w:rPr>
              <w:t>Наконечник ТА 35-10-8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CD206C" w14:textId="491B5B84" w:rsidR="00400852" w:rsidRPr="00400852" w:rsidRDefault="00400852" w:rsidP="00E2784F">
            <w:pPr>
              <w:ind w:left="-250" w:firstLine="25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400852">
              <w:rPr>
                <w:color w:val="000000"/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61AD6B" w14:textId="5A5E486C" w:rsidR="00400852" w:rsidRPr="00400852" w:rsidRDefault="00400852" w:rsidP="00E2784F">
            <w:pPr>
              <w:ind w:left="-250" w:firstLine="250"/>
              <w:jc w:val="center"/>
              <w:rPr>
                <w:color w:val="000000"/>
                <w:sz w:val="24"/>
                <w:szCs w:val="24"/>
              </w:rPr>
            </w:pPr>
            <w:r w:rsidRPr="00400852">
              <w:rPr>
                <w:color w:val="000000"/>
                <w:sz w:val="24"/>
                <w:szCs w:val="24"/>
              </w:rPr>
              <w:t>3822</w:t>
            </w:r>
          </w:p>
        </w:tc>
      </w:tr>
      <w:tr w:rsidR="00400852" w:rsidRPr="00007BC1" w14:paraId="0E4E8410" w14:textId="77777777" w:rsidTr="00E2784F">
        <w:trPr>
          <w:trHeight w:val="30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765173" w14:textId="0F5F6CE2" w:rsidR="00400852" w:rsidRPr="00400852" w:rsidRDefault="00400852" w:rsidP="00E2784F">
            <w:pPr>
              <w:ind w:left="-250" w:firstLine="250"/>
              <w:jc w:val="center"/>
              <w:rPr>
                <w:bCs/>
                <w:color w:val="000000"/>
                <w:sz w:val="24"/>
                <w:szCs w:val="24"/>
              </w:rPr>
            </w:pPr>
            <w:r w:rsidRPr="00400852">
              <w:rPr>
                <w:bCs/>
                <w:color w:val="000000"/>
                <w:sz w:val="24"/>
                <w:szCs w:val="24"/>
              </w:rPr>
              <w:t>2217891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1F8CBB" w14:textId="12D197FF" w:rsidR="00400852" w:rsidRPr="00400852" w:rsidRDefault="00400852" w:rsidP="00E2784F">
            <w:pPr>
              <w:ind w:left="-250" w:firstLine="250"/>
              <w:jc w:val="center"/>
              <w:rPr>
                <w:bCs/>
                <w:color w:val="000000"/>
                <w:sz w:val="24"/>
                <w:szCs w:val="24"/>
              </w:rPr>
            </w:pPr>
            <w:r w:rsidRPr="00400852">
              <w:rPr>
                <w:bCs/>
                <w:color w:val="000000"/>
                <w:sz w:val="24"/>
                <w:szCs w:val="24"/>
              </w:rPr>
              <w:t>Лента сигнальная ЛСЭ-150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66C79D" w14:textId="3992A4CE" w:rsidR="00400852" w:rsidRPr="00400852" w:rsidRDefault="00400852" w:rsidP="00E2784F">
            <w:pPr>
              <w:ind w:left="-250" w:firstLine="250"/>
              <w:jc w:val="center"/>
              <w:rPr>
                <w:color w:val="000000"/>
                <w:sz w:val="24"/>
                <w:szCs w:val="24"/>
              </w:rPr>
            </w:pPr>
            <w:r w:rsidRPr="00400852">
              <w:rPr>
                <w:color w:val="000000"/>
                <w:sz w:val="24"/>
                <w:szCs w:val="24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04982C" w14:textId="6E0D4633" w:rsidR="00400852" w:rsidRPr="00400852" w:rsidRDefault="00400852" w:rsidP="00E2784F">
            <w:pPr>
              <w:ind w:left="-250" w:firstLine="250"/>
              <w:jc w:val="center"/>
              <w:rPr>
                <w:color w:val="000000"/>
                <w:sz w:val="24"/>
                <w:szCs w:val="24"/>
              </w:rPr>
            </w:pPr>
            <w:r w:rsidRPr="00400852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400852" w:rsidRPr="00007BC1" w14:paraId="4642D264" w14:textId="77777777" w:rsidTr="00E2784F">
        <w:trPr>
          <w:trHeight w:val="30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2D1680" w14:textId="5AE0E1CE" w:rsidR="00400852" w:rsidRPr="00400852" w:rsidRDefault="00400852" w:rsidP="00E2784F">
            <w:pPr>
              <w:ind w:left="-250" w:firstLine="250"/>
              <w:jc w:val="center"/>
              <w:rPr>
                <w:bCs/>
                <w:color w:val="000000"/>
                <w:sz w:val="24"/>
                <w:szCs w:val="24"/>
              </w:rPr>
            </w:pPr>
            <w:r w:rsidRPr="00400852">
              <w:rPr>
                <w:bCs/>
                <w:color w:val="000000"/>
                <w:sz w:val="24"/>
                <w:szCs w:val="24"/>
              </w:rPr>
              <w:t>2268826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C531A5" w14:textId="0DC0BC59" w:rsidR="00400852" w:rsidRPr="00400852" w:rsidRDefault="00400852" w:rsidP="00E2784F">
            <w:pPr>
              <w:ind w:left="-250" w:firstLine="250"/>
              <w:jc w:val="center"/>
              <w:rPr>
                <w:bCs/>
                <w:color w:val="000000"/>
                <w:sz w:val="24"/>
                <w:szCs w:val="24"/>
              </w:rPr>
            </w:pPr>
            <w:r w:rsidRPr="00400852">
              <w:rPr>
                <w:bCs/>
                <w:color w:val="000000"/>
                <w:sz w:val="24"/>
                <w:szCs w:val="24"/>
              </w:rPr>
              <w:t>Наконечник DL-50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0E7E99" w14:textId="49C9421C" w:rsidR="00400852" w:rsidRPr="00400852" w:rsidRDefault="00400852" w:rsidP="00E2784F">
            <w:pPr>
              <w:ind w:left="-250" w:firstLine="25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400852">
              <w:rPr>
                <w:color w:val="000000"/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1BB6DB" w14:textId="0E4B131C" w:rsidR="00400852" w:rsidRPr="00400852" w:rsidRDefault="00400852" w:rsidP="00E2784F">
            <w:pPr>
              <w:ind w:left="-250" w:firstLine="250"/>
              <w:jc w:val="center"/>
              <w:rPr>
                <w:color w:val="000000"/>
                <w:sz w:val="24"/>
                <w:szCs w:val="24"/>
              </w:rPr>
            </w:pPr>
            <w:r w:rsidRPr="00400852">
              <w:rPr>
                <w:color w:val="000000"/>
                <w:sz w:val="24"/>
                <w:szCs w:val="24"/>
              </w:rPr>
              <w:t>84</w:t>
            </w:r>
          </w:p>
        </w:tc>
      </w:tr>
      <w:tr w:rsidR="00400852" w:rsidRPr="00007BC1" w14:paraId="7B79A3DD" w14:textId="77777777" w:rsidTr="00E2784F">
        <w:trPr>
          <w:trHeight w:val="30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D85047" w14:textId="00439586" w:rsidR="00400852" w:rsidRPr="00400852" w:rsidRDefault="00400852" w:rsidP="00E2784F">
            <w:pPr>
              <w:ind w:left="-250" w:firstLine="250"/>
              <w:jc w:val="center"/>
              <w:rPr>
                <w:bCs/>
                <w:color w:val="000000"/>
                <w:sz w:val="24"/>
                <w:szCs w:val="24"/>
              </w:rPr>
            </w:pPr>
            <w:r w:rsidRPr="00400852">
              <w:rPr>
                <w:bCs/>
                <w:color w:val="000000"/>
                <w:sz w:val="24"/>
                <w:szCs w:val="24"/>
              </w:rPr>
              <w:t>2277073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8CA90F" w14:textId="36066A57" w:rsidR="00400852" w:rsidRPr="00400852" w:rsidRDefault="00400852" w:rsidP="00E2784F">
            <w:pPr>
              <w:ind w:left="-250" w:firstLine="250"/>
              <w:jc w:val="center"/>
              <w:rPr>
                <w:bCs/>
                <w:color w:val="000000"/>
                <w:sz w:val="24"/>
                <w:szCs w:val="24"/>
              </w:rPr>
            </w:pPr>
            <w:r w:rsidRPr="00400852">
              <w:rPr>
                <w:bCs/>
                <w:color w:val="000000"/>
                <w:sz w:val="24"/>
                <w:szCs w:val="24"/>
              </w:rPr>
              <w:t>Наконечник изолированный</w:t>
            </w:r>
            <w:proofErr w:type="gramStart"/>
            <w:r w:rsidRPr="00400852">
              <w:rPr>
                <w:bCs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400852">
              <w:rPr>
                <w:bCs/>
                <w:color w:val="000000"/>
                <w:sz w:val="24"/>
                <w:szCs w:val="24"/>
              </w:rPr>
              <w:t>ех КН 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3E6244" w14:textId="48FA0CC1" w:rsidR="00400852" w:rsidRPr="00400852" w:rsidRDefault="00400852" w:rsidP="00E2784F">
            <w:pPr>
              <w:ind w:left="-250" w:firstLine="25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400852">
              <w:rPr>
                <w:color w:val="000000"/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4C9EED" w14:textId="7128C0F5" w:rsidR="00400852" w:rsidRPr="00400852" w:rsidRDefault="00400852" w:rsidP="00E2784F">
            <w:pPr>
              <w:ind w:left="-250" w:firstLine="250"/>
              <w:jc w:val="center"/>
              <w:rPr>
                <w:color w:val="000000"/>
                <w:sz w:val="24"/>
                <w:szCs w:val="24"/>
              </w:rPr>
            </w:pPr>
            <w:r w:rsidRPr="00400852">
              <w:rPr>
                <w:color w:val="000000"/>
                <w:sz w:val="24"/>
                <w:szCs w:val="24"/>
              </w:rPr>
              <w:t>14</w:t>
            </w:r>
          </w:p>
        </w:tc>
      </w:tr>
      <w:tr w:rsidR="00400852" w:rsidRPr="00007BC1" w14:paraId="2B22BE3D" w14:textId="77777777" w:rsidTr="00E2784F">
        <w:trPr>
          <w:trHeight w:val="30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905737" w14:textId="3BCBE88E" w:rsidR="00400852" w:rsidRPr="00400852" w:rsidRDefault="00400852" w:rsidP="00E2784F">
            <w:pPr>
              <w:ind w:left="-250" w:firstLine="250"/>
              <w:jc w:val="center"/>
              <w:rPr>
                <w:bCs/>
                <w:color w:val="000000"/>
                <w:sz w:val="24"/>
                <w:szCs w:val="24"/>
              </w:rPr>
            </w:pPr>
            <w:r w:rsidRPr="00400852">
              <w:rPr>
                <w:bCs/>
                <w:color w:val="000000"/>
                <w:sz w:val="24"/>
                <w:szCs w:val="24"/>
              </w:rPr>
              <w:t>2279021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6E8B1C" w14:textId="2F2A5470" w:rsidR="00400852" w:rsidRPr="00400852" w:rsidRDefault="00400852" w:rsidP="00E2784F">
            <w:pPr>
              <w:ind w:left="-250" w:firstLine="250"/>
              <w:jc w:val="center"/>
              <w:rPr>
                <w:bCs/>
                <w:color w:val="000000"/>
                <w:sz w:val="24"/>
                <w:szCs w:val="24"/>
              </w:rPr>
            </w:pPr>
            <w:r w:rsidRPr="00400852">
              <w:rPr>
                <w:bCs/>
                <w:color w:val="000000"/>
                <w:sz w:val="24"/>
                <w:szCs w:val="24"/>
              </w:rPr>
              <w:t>Наконечник изолированный</w:t>
            </w:r>
            <w:proofErr w:type="gramStart"/>
            <w:r w:rsidRPr="00400852">
              <w:rPr>
                <w:bCs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400852">
              <w:rPr>
                <w:bCs/>
                <w:color w:val="000000"/>
                <w:sz w:val="24"/>
                <w:szCs w:val="24"/>
              </w:rPr>
              <w:t>ех КН 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DB7882" w14:textId="3BC8271F" w:rsidR="00400852" w:rsidRPr="00400852" w:rsidRDefault="00400852" w:rsidP="00E2784F">
            <w:pPr>
              <w:ind w:left="-250" w:firstLine="25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400852">
              <w:rPr>
                <w:color w:val="000000"/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AAC3B4" w14:textId="437F6227" w:rsidR="00400852" w:rsidRPr="00400852" w:rsidRDefault="00400852" w:rsidP="00E2784F">
            <w:pPr>
              <w:ind w:left="-250" w:firstLine="250"/>
              <w:jc w:val="center"/>
              <w:rPr>
                <w:color w:val="000000"/>
                <w:sz w:val="24"/>
                <w:szCs w:val="24"/>
              </w:rPr>
            </w:pPr>
            <w:r w:rsidRPr="00400852">
              <w:rPr>
                <w:color w:val="000000"/>
                <w:sz w:val="24"/>
                <w:szCs w:val="24"/>
              </w:rPr>
              <w:t>27</w:t>
            </w:r>
          </w:p>
        </w:tc>
      </w:tr>
      <w:tr w:rsidR="00400852" w:rsidRPr="00007BC1" w14:paraId="733B8983" w14:textId="77777777" w:rsidTr="00E2784F">
        <w:trPr>
          <w:trHeight w:val="30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E8E893" w14:textId="18A5763E" w:rsidR="00400852" w:rsidRPr="00400852" w:rsidRDefault="00400852" w:rsidP="00E2784F">
            <w:pPr>
              <w:ind w:left="-250" w:firstLine="250"/>
              <w:jc w:val="center"/>
              <w:rPr>
                <w:bCs/>
                <w:color w:val="000000"/>
                <w:sz w:val="24"/>
                <w:szCs w:val="24"/>
              </w:rPr>
            </w:pPr>
            <w:r w:rsidRPr="00400852">
              <w:rPr>
                <w:bCs/>
                <w:color w:val="000000"/>
                <w:sz w:val="24"/>
                <w:szCs w:val="24"/>
              </w:rPr>
              <w:t>2282180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2F3501" w14:textId="05F61572" w:rsidR="00400852" w:rsidRPr="00400852" w:rsidRDefault="00400852" w:rsidP="00E2784F">
            <w:pPr>
              <w:ind w:left="-250" w:firstLine="250"/>
              <w:jc w:val="center"/>
              <w:rPr>
                <w:bCs/>
                <w:color w:val="000000"/>
                <w:sz w:val="24"/>
                <w:szCs w:val="24"/>
              </w:rPr>
            </w:pPr>
            <w:r w:rsidRPr="00400852">
              <w:rPr>
                <w:bCs/>
                <w:color w:val="000000"/>
                <w:sz w:val="24"/>
                <w:szCs w:val="24"/>
              </w:rPr>
              <w:t>Наконечник ТМЛ 6-6-4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114CE4" w14:textId="0891B665" w:rsidR="00400852" w:rsidRPr="00400852" w:rsidRDefault="00400852" w:rsidP="00E2784F">
            <w:pPr>
              <w:ind w:left="-250" w:firstLine="25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400852">
              <w:rPr>
                <w:color w:val="000000"/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BFA577" w14:textId="08E54245" w:rsidR="00400852" w:rsidRPr="00400852" w:rsidRDefault="00400852" w:rsidP="00E2784F">
            <w:pPr>
              <w:ind w:left="-250" w:firstLine="250"/>
              <w:jc w:val="center"/>
              <w:rPr>
                <w:color w:val="000000"/>
                <w:sz w:val="24"/>
                <w:szCs w:val="24"/>
              </w:rPr>
            </w:pPr>
            <w:r w:rsidRPr="00400852">
              <w:rPr>
                <w:color w:val="000000"/>
                <w:sz w:val="24"/>
                <w:szCs w:val="24"/>
              </w:rPr>
              <w:t>10</w:t>
            </w:r>
          </w:p>
        </w:tc>
      </w:tr>
      <w:tr w:rsidR="00400852" w:rsidRPr="00007BC1" w14:paraId="16680309" w14:textId="77777777" w:rsidTr="00E2784F">
        <w:trPr>
          <w:trHeight w:val="30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176B23" w14:textId="1EB5E48B" w:rsidR="00400852" w:rsidRPr="00400852" w:rsidRDefault="00400852" w:rsidP="00E2784F">
            <w:pPr>
              <w:ind w:left="-250" w:firstLine="250"/>
              <w:jc w:val="center"/>
              <w:rPr>
                <w:bCs/>
                <w:color w:val="000000"/>
                <w:sz w:val="24"/>
                <w:szCs w:val="24"/>
              </w:rPr>
            </w:pPr>
            <w:r w:rsidRPr="00400852">
              <w:rPr>
                <w:bCs/>
                <w:color w:val="000000"/>
                <w:sz w:val="24"/>
                <w:szCs w:val="24"/>
              </w:rPr>
              <w:lastRenderedPageBreak/>
              <w:t>2349530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7603FD" w14:textId="4CA17833" w:rsidR="00400852" w:rsidRPr="00400852" w:rsidRDefault="00400852" w:rsidP="00E2784F">
            <w:pPr>
              <w:ind w:left="-250" w:firstLine="250"/>
              <w:jc w:val="center"/>
              <w:rPr>
                <w:bCs/>
                <w:color w:val="000000"/>
                <w:sz w:val="24"/>
                <w:szCs w:val="24"/>
              </w:rPr>
            </w:pPr>
            <w:r w:rsidRPr="00400852">
              <w:rPr>
                <w:bCs/>
                <w:color w:val="000000"/>
                <w:sz w:val="24"/>
                <w:szCs w:val="24"/>
              </w:rPr>
              <w:t>Сальник MG 63 IP68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83FECB" w14:textId="590EE3E8" w:rsidR="00400852" w:rsidRPr="00400852" w:rsidRDefault="00400852" w:rsidP="00E2784F">
            <w:pPr>
              <w:ind w:left="-250" w:firstLine="25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400852">
              <w:rPr>
                <w:color w:val="000000"/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D26B38" w14:textId="5E2C0B36" w:rsidR="00400852" w:rsidRPr="00400852" w:rsidRDefault="00400852" w:rsidP="00E2784F">
            <w:pPr>
              <w:ind w:left="-250" w:firstLine="250"/>
              <w:jc w:val="center"/>
              <w:rPr>
                <w:color w:val="000000"/>
                <w:sz w:val="24"/>
                <w:szCs w:val="24"/>
              </w:rPr>
            </w:pPr>
            <w:r w:rsidRPr="00400852">
              <w:rPr>
                <w:color w:val="000000"/>
                <w:sz w:val="24"/>
                <w:szCs w:val="24"/>
              </w:rPr>
              <w:t>102</w:t>
            </w:r>
          </w:p>
        </w:tc>
      </w:tr>
      <w:tr w:rsidR="00400852" w:rsidRPr="00007BC1" w14:paraId="22B6472C" w14:textId="77777777" w:rsidTr="00E2784F">
        <w:trPr>
          <w:trHeight w:val="30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4932E2" w14:textId="430D6EEE" w:rsidR="00400852" w:rsidRPr="00400852" w:rsidRDefault="00400852" w:rsidP="00E2784F">
            <w:pPr>
              <w:ind w:left="-250" w:firstLine="250"/>
              <w:jc w:val="center"/>
              <w:rPr>
                <w:bCs/>
                <w:color w:val="000000"/>
                <w:sz w:val="24"/>
                <w:szCs w:val="24"/>
              </w:rPr>
            </w:pPr>
            <w:r w:rsidRPr="00400852">
              <w:rPr>
                <w:bCs/>
                <w:color w:val="000000"/>
                <w:sz w:val="24"/>
                <w:szCs w:val="24"/>
              </w:rPr>
              <w:t>2358562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31CDF0" w14:textId="698D28CC" w:rsidR="00400852" w:rsidRPr="00400852" w:rsidRDefault="00400852" w:rsidP="00E2784F">
            <w:pPr>
              <w:ind w:left="-250" w:firstLine="250"/>
              <w:jc w:val="center"/>
              <w:rPr>
                <w:bCs/>
                <w:color w:val="000000"/>
                <w:sz w:val="24"/>
                <w:szCs w:val="24"/>
              </w:rPr>
            </w:pPr>
            <w:r w:rsidRPr="00400852">
              <w:rPr>
                <w:bCs/>
                <w:color w:val="000000"/>
                <w:sz w:val="24"/>
                <w:szCs w:val="24"/>
              </w:rPr>
              <w:t>Наконечник ТА 10-8-4,5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B62EC0" w14:textId="2B4A235C" w:rsidR="00400852" w:rsidRPr="00400852" w:rsidRDefault="00400852" w:rsidP="00E2784F">
            <w:pPr>
              <w:ind w:left="-250" w:firstLine="25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400852">
              <w:rPr>
                <w:color w:val="000000"/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2C6F4A" w14:textId="5AB6EEA8" w:rsidR="00400852" w:rsidRPr="00400852" w:rsidRDefault="00400852" w:rsidP="00E2784F">
            <w:pPr>
              <w:ind w:left="-250" w:firstLine="250"/>
              <w:jc w:val="center"/>
              <w:rPr>
                <w:color w:val="000000"/>
                <w:sz w:val="24"/>
                <w:szCs w:val="24"/>
              </w:rPr>
            </w:pPr>
            <w:r w:rsidRPr="00400852">
              <w:rPr>
                <w:color w:val="000000"/>
                <w:sz w:val="24"/>
                <w:szCs w:val="24"/>
              </w:rPr>
              <w:t>48</w:t>
            </w:r>
          </w:p>
        </w:tc>
      </w:tr>
    </w:tbl>
    <w:p w14:paraId="59A3BDE3" w14:textId="77777777" w:rsidR="0040152E" w:rsidRDefault="0040152E" w:rsidP="003C29F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9A3BDE4" w14:textId="77777777" w:rsidR="003C29F0" w:rsidRDefault="003C29F0" w:rsidP="003C29F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59A3BDE5" w14:textId="77777777" w:rsidR="003C29F0" w:rsidRDefault="003C29F0" w:rsidP="003C29F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2.1</w:t>
      </w:r>
      <w:proofErr w:type="gramStart"/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К</w:t>
      </w:r>
      <w:proofErr w:type="gramEnd"/>
      <w:r w:rsidRPr="00612811">
        <w:rPr>
          <w:sz w:val="24"/>
          <w:szCs w:val="24"/>
        </w:rPr>
        <w:t xml:space="preserve">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кабельная арматура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14:paraId="59A3BDE6" w14:textId="77777777" w:rsidR="003C29F0" w:rsidRDefault="003C29F0" w:rsidP="003C29F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59A3BDE7" w14:textId="77777777" w:rsidR="003C29F0" w:rsidRDefault="003C29F0" w:rsidP="003C29F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59A3BDE8" w14:textId="77777777" w:rsidR="003C29F0" w:rsidRDefault="003C29F0" w:rsidP="003C29F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14:paraId="59A3BDE9" w14:textId="77777777" w:rsidR="003C29F0" w:rsidRDefault="003C29F0" w:rsidP="003C29F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14:paraId="59A3BDEA" w14:textId="3D61D073" w:rsidR="003C29F0" w:rsidRDefault="003C29F0" w:rsidP="003C29F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кабельная арматура,</w:t>
      </w:r>
      <w:r w:rsidR="000359BD">
        <w:rPr>
          <w:sz w:val="24"/>
          <w:szCs w:val="24"/>
        </w:rPr>
        <w:t xml:space="preserve"> впервые поставляемая для нужд </w:t>
      </w:r>
      <w:r w:rsidR="0028496B">
        <w:rPr>
          <w:sz w:val="24"/>
          <w:szCs w:val="24"/>
        </w:rPr>
        <w:t>ПАО «</w:t>
      </w:r>
      <w:proofErr w:type="spellStart"/>
      <w:r w:rsidR="0028496B">
        <w:rPr>
          <w:sz w:val="24"/>
          <w:szCs w:val="24"/>
        </w:rPr>
        <w:t>Россети</w:t>
      </w:r>
      <w:proofErr w:type="spellEnd"/>
      <w:r w:rsidR="0028496B">
        <w:rPr>
          <w:sz w:val="24"/>
          <w:szCs w:val="24"/>
        </w:rPr>
        <w:t xml:space="preserve"> Центр»</w:t>
      </w:r>
      <w:r>
        <w:rPr>
          <w:sz w:val="24"/>
          <w:szCs w:val="24"/>
        </w:rPr>
        <w:t xml:space="preserve">, должна иметь положительное заключение об опытной эксплуатации в </w:t>
      </w:r>
      <w:r w:rsidR="0028496B">
        <w:rPr>
          <w:sz w:val="24"/>
          <w:szCs w:val="24"/>
        </w:rPr>
        <w:t>ПАО «</w:t>
      </w:r>
      <w:proofErr w:type="spellStart"/>
      <w:r w:rsidR="0028496B">
        <w:rPr>
          <w:sz w:val="24"/>
          <w:szCs w:val="24"/>
        </w:rPr>
        <w:t>Россети</w:t>
      </w:r>
      <w:proofErr w:type="spellEnd"/>
      <w:r w:rsidR="0028496B">
        <w:rPr>
          <w:sz w:val="24"/>
          <w:szCs w:val="24"/>
        </w:rPr>
        <w:t xml:space="preserve"> Центр»</w:t>
      </w:r>
      <w:r>
        <w:rPr>
          <w:sz w:val="24"/>
          <w:szCs w:val="24"/>
        </w:rPr>
        <w:t xml:space="preserve">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59A3BDEB" w14:textId="77777777" w:rsidR="003C29F0" w:rsidRDefault="003C29F0" w:rsidP="003C29F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кабельная арматура, не использовавшаяся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(выводимые на рынок зарубежные или отечественные опытные образцы) допускается к рассмотрению как альтернативный вариант;</w:t>
      </w:r>
    </w:p>
    <w:p w14:paraId="59A3BDEC" w14:textId="77777777" w:rsidR="003C29F0" w:rsidRDefault="003C29F0" w:rsidP="003C29F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0359BD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59A3BDED" w14:textId="77777777" w:rsidR="003C29F0" w:rsidRDefault="003C29F0" w:rsidP="003C29F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1830A2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59A3BDEE" w14:textId="77777777" w:rsidR="003C29F0" w:rsidRDefault="003C29F0" w:rsidP="003C29F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14:paraId="59A3BDEF" w14:textId="77777777" w:rsidR="003C29F0" w:rsidRDefault="003C29F0" w:rsidP="003C29F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9A3BDF0" w14:textId="0313F805" w:rsidR="003C29F0" w:rsidRDefault="003C29F0" w:rsidP="003C29F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 Участник закупочных процедур на право заключения договора на поставку кабельной</w:t>
      </w:r>
      <w:r w:rsidRPr="008D240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для нужд </w:t>
      </w:r>
      <w:r w:rsidR="0028496B">
        <w:rPr>
          <w:sz w:val="24"/>
          <w:szCs w:val="24"/>
        </w:rPr>
        <w:t>ПАО «</w:t>
      </w:r>
      <w:proofErr w:type="spellStart"/>
      <w:r w:rsidR="0028496B">
        <w:rPr>
          <w:sz w:val="24"/>
          <w:szCs w:val="24"/>
        </w:rPr>
        <w:t>Россети</w:t>
      </w:r>
      <w:proofErr w:type="spellEnd"/>
      <w:r w:rsidR="0028496B">
        <w:rPr>
          <w:sz w:val="24"/>
          <w:szCs w:val="24"/>
        </w:rPr>
        <w:t xml:space="preserve"> Центр»</w:t>
      </w:r>
      <w:r>
        <w:rPr>
          <w:sz w:val="24"/>
          <w:szCs w:val="24"/>
        </w:rPr>
        <w:t xml:space="preserve">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9A3BDF1" w14:textId="77777777" w:rsidR="003C29F0" w:rsidRDefault="003C29F0" w:rsidP="003C29F0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2.3 Кабельная арматура должна соответствовать требованиям «Правил устройства электроустановок» (ПУЭ) (7-е издание) и требованиям:</w:t>
      </w:r>
    </w:p>
    <w:p w14:paraId="59A3BDF2" w14:textId="77777777" w:rsidR="003C29F0" w:rsidRPr="00CF1FB0" w:rsidRDefault="003C29F0" w:rsidP="003C29F0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59A3BDF3" w14:textId="77777777" w:rsidR="003C29F0" w:rsidRPr="00A05BC8" w:rsidRDefault="003C29F0" w:rsidP="003C29F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2F6DEA">
        <w:rPr>
          <w:sz w:val="24"/>
          <w:szCs w:val="24"/>
        </w:rPr>
        <w:t>.</w:t>
      </w:r>
    </w:p>
    <w:p w14:paraId="59A3BDF4" w14:textId="77777777" w:rsidR="003C29F0" w:rsidRDefault="003C29F0" w:rsidP="003C29F0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2.4 Упаковка, транспортирование, условия и сроки хранения.</w:t>
      </w:r>
    </w:p>
    <w:p w14:paraId="59A3BDF5" w14:textId="77777777" w:rsidR="003C29F0" w:rsidRDefault="003C29F0" w:rsidP="003C29F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кабельной арматуры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кабельной </w:t>
      </w:r>
      <w:r w:rsidR="001830A2">
        <w:rPr>
          <w:sz w:val="24"/>
          <w:szCs w:val="24"/>
        </w:rPr>
        <w:t>арматуры,</w:t>
      </w:r>
      <w:r w:rsidRPr="00C21AF8">
        <w:rPr>
          <w:sz w:val="24"/>
          <w:szCs w:val="24"/>
        </w:rPr>
        <w:t xml:space="preserve"> ГОСТ 23216</w:t>
      </w:r>
      <w:r>
        <w:rPr>
          <w:sz w:val="24"/>
          <w:szCs w:val="24"/>
        </w:rPr>
        <w:t>-78</w:t>
      </w:r>
      <w:r w:rsidRPr="00C21AF8">
        <w:rPr>
          <w:sz w:val="24"/>
          <w:szCs w:val="24"/>
        </w:rPr>
        <w:t xml:space="preserve">, </w:t>
      </w:r>
      <w:r w:rsidRPr="00C21AF8">
        <w:rPr>
          <w:color w:val="000000"/>
          <w:sz w:val="24"/>
          <w:szCs w:val="24"/>
        </w:rPr>
        <w:t xml:space="preserve">ГОСТ 14192 – 96, </w:t>
      </w:r>
      <w:r w:rsidRPr="00C21AF8">
        <w:rPr>
          <w:sz w:val="24"/>
          <w:szCs w:val="24"/>
        </w:rPr>
        <w:t>ГОСТ 18690</w:t>
      </w:r>
      <w:r>
        <w:rPr>
          <w:sz w:val="24"/>
          <w:szCs w:val="24"/>
        </w:rPr>
        <w:t xml:space="preserve">-82, ГОСТ 23981-80, </w:t>
      </w:r>
      <w:r w:rsidRPr="00961849">
        <w:rPr>
          <w:sz w:val="24"/>
          <w:szCs w:val="24"/>
        </w:rPr>
        <w:t>ГОСТ 23469.0-81</w:t>
      </w:r>
      <w:r w:rsidRPr="00C21AF8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59A3BDF6" w14:textId="77777777" w:rsidR="003C29F0" w:rsidRPr="00F64478" w:rsidRDefault="003C29F0" w:rsidP="003C29F0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 кабельной арматуры должны соответствовать требованиям ГОСТ 23981-80</w:t>
      </w:r>
      <w:r w:rsidRPr="0048459B">
        <w:rPr>
          <w:sz w:val="24"/>
          <w:szCs w:val="24"/>
        </w:rPr>
        <w:t xml:space="preserve">, </w:t>
      </w:r>
      <w:r w:rsidRPr="00961849">
        <w:rPr>
          <w:sz w:val="24"/>
          <w:szCs w:val="24"/>
        </w:rPr>
        <w:t>ГОСТ 17441-84, ГОСТ 23469.0-81.</w:t>
      </w:r>
    </w:p>
    <w:p w14:paraId="59A3BDF7" w14:textId="77777777" w:rsidR="003C29F0" w:rsidRDefault="003C29F0" w:rsidP="003C29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59A3BDF8" w14:textId="77777777" w:rsidR="003C29F0" w:rsidRDefault="003C29F0" w:rsidP="003C29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14:paraId="59A3BDF9" w14:textId="77777777" w:rsidR="003C29F0" w:rsidRDefault="003C29F0" w:rsidP="003C29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Кабельная арматура должна быть упакована в ящики, изготовленные по нормативно-технической документации в соответствии с </w:t>
      </w:r>
      <w:r w:rsidRPr="00C21AF8">
        <w:rPr>
          <w:szCs w:val="24"/>
        </w:rPr>
        <w:t>требованиями ГОСТ 2991-76 и ГОСТ 5959-80</w:t>
      </w:r>
      <w:r>
        <w:rPr>
          <w:szCs w:val="24"/>
        </w:rPr>
        <w:t xml:space="preserve">. </w:t>
      </w:r>
      <w:r w:rsidRPr="001041B7">
        <w:rPr>
          <w:szCs w:val="24"/>
        </w:rPr>
        <w:t xml:space="preserve">В один ящик с кабельной арматурой должен быть вложен упаковочный лист. </w:t>
      </w:r>
    </w:p>
    <w:p w14:paraId="59A3BDFA" w14:textId="77777777" w:rsidR="003C29F0" w:rsidRPr="00961849" w:rsidRDefault="003C29F0" w:rsidP="00282C6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61849">
        <w:rPr>
          <w:szCs w:val="24"/>
        </w:rPr>
        <w:t>Каждая партия кабельной арматуры должна подвергаться приемо-сдаточным испытаниям в соответствие с ГОСТ 23981-80, ГОСТ 23469.0-81.</w:t>
      </w:r>
    </w:p>
    <w:p w14:paraId="59A3BDFB" w14:textId="77777777" w:rsidR="003C29F0" w:rsidRPr="00961849" w:rsidRDefault="003C29F0" w:rsidP="003C29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Срок изготовления кабельной арматуры должен быть не более полугода от момента поставки.</w:t>
      </w:r>
    </w:p>
    <w:p w14:paraId="59A3BDFC" w14:textId="77777777" w:rsidR="003C29F0" w:rsidRDefault="003C29F0" w:rsidP="003C29F0">
      <w:pPr>
        <w:spacing w:line="276" w:lineRule="auto"/>
        <w:rPr>
          <w:sz w:val="24"/>
          <w:szCs w:val="24"/>
        </w:rPr>
      </w:pPr>
    </w:p>
    <w:p w14:paraId="59A3BDFD" w14:textId="77777777" w:rsidR="003C29F0" w:rsidRDefault="003C29F0" w:rsidP="003C29F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59A3BDFE" w14:textId="77777777" w:rsidR="003C29F0" w:rsidRDefault="003C29F0" w:rsidP="003C29F0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кабельн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арматуру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="001830A2">
        <w:rPr>
          <w:sz w:val="24"/>
          <w:szCs w:val="24"/>
        </w:rPr>
        <w:t xml:space="preserve"> Поставщик должен за свой счет</w:t>
      </w:r>
      <w:r w:rsidRPr="00612811">
        <w:rPr>
          <w:sz w:val="24"/>
          <w:szCs w:val="24"/>
        </w:rPr>
        <w:t xml:space="preserve">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кабельной арматуры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59A3BDFF" w14:textId="77777777" w:rsidR="003C29F0" w:rsidRDefault="003C29F0" w:rsidP="003C29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9A3BE00" w14:textId="77777777" w:rsidR="003C29F0" w:rsidRDefault="003C29F0" w:rsidP="003C29F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9A3BE01" w14:textId="77777777" w:rsidR="003C29F0" w:rsidRDefault="003C29F0" w:rsidP="003C29F0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Кабельная арматура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14:paraId="59A3BE02" w14:textId="77777777" w:rsidR="003C29F0" w:rsidRDefault="003C29F0" w:rsidP="003C29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9A3BE03" w14:textId="77777777" w:rsidR="003C29F0" w:rsidRDefault="003C29F0" w:rsidP="003C29F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</w:t>
      </w:r>
      <w:r w:rsidR="001830A2">
        <w:rPr>
          <w:b/>
          <w:bCs/>
          <w:sz w:val="26"/>
          <w:szCs w:val="26"/>
        </w:rPr>
        <w:t xml:space="preserve"> технической и эк</w:t>
      </w:r>
      <w:bookmarkStart w:id="1" w:name="_GoBack"/>
      <w:bookmarkEnd w:id="1"/>
      <w:r w:rsidR="001830A2">
        <w:rPr>
          <w:b/>
          <w:bCs/>
          <w:sz w:val="26"/>
          <w:szCs w:val="26"/>
        </w:rPr>
        <w:t>сплуатационной</w:t>
      </w:r>
      <w:r>
        <w:rPr>
          <w:b/>
          <w:bCs/>
          <w:sz w:val="26"/>
          <w:szCs w:val="26"/>
        </w:rPr>
        <w:t xml:space="preserve"> документации.</w:t>
      </w:r>
    </w:p>
    <w:p w14:paraId="59A3BE04" w14:textId="77777777" w:rsidR="003C29F0" w:rsidRPr="00B85AF2" w:rsidRDefault="00282C68" w:rsidP="003C29F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="003C29F0" w:rsidRPr="00B85AF2">
        <w:rPr>
          <w:szCs w:val="24"/>
        </w:rPr>
        <w:t xml:space="preserve">В комплект поставки </w:t>
      </w:r>
      <w:r w:rsidR="003C29F0">
        <w:rPr>
          <w:szCs w:val="24"/>
        </w:rPr>
        <w:t>кабельной арматуры</w:t>
      </w:r>
      <w:r w:rsidR="003C29F0" w:rsidRPr="00B85AF2">
        <w:rPr>
          <w:szCs w:val="24"/>
        </w:rPr>
        <w:t xml:space="preserve"> должн</w:t>
      </w:r>
      <w:r w:rsidR="003C29F0">
        <w:rPr>
          <w:szCs w:val="24"/>
        </w:rPr>
        <w:t>ы</w:t>
      </w:r>
      <w:r w:rsidR="003C29F0" w:rsidRPr="00B85AF2">
        <w:rPr>
          <w:szCs w:val="24"/>
        </w:rPr>
        <w:t xml:space="preserve"> входить</w:t>
      </w:r>
      <w:r w:rsidR="003C29F0">
        <w:rPr>
          <w:szCs w:val="24"/>
        </w:rPr>
        <w:t xml:space="preserve"> документы</w:t>
      </w:r>
      <w:r w:rsidR="003C29F0" w:rsidRPr="00B85AF2">
        <w:rPr>
          <w:szCs w:val="24"/>
        </w:rPr>
        <w:t xml:space="preserve">: </w:t>
      </w:r>
    </w:p>
    <w:p w14:paraId="59A3BE05" w14:textId="77777777" w:rsidR="003C29F0" w:rsidRPr="00141F52" w:rsidRDefault="003C29F0" w:rsidP="003C29F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141F52">
        <w:rPr>
          <w:szCs w:val="24"/>
        </w:rPr>
        <w:t>- паспорт по нормативной документации, утвержденной в установленном порядке;</w:t>
      </w:r>
    </w:p>
    <w:p w14:paraId="59A3BE06" w14:textId="77777777" w:rsidR="003C29F0" w:rsidRPr="00141F52" w:rsidRDefault="003C29F0" w:rsidP="003C29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14:paraId="59A3BE07" w14:textId="77777777" w:rsidR="003C29F0" w:rsidRPr="00920AA3" w:rsidRDefault="003C29F0" w:rsidP="003C29F0">
      <w:pPr>
        <w:pStyle w:val="ad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920AA3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</w:t>
      </w:r>
      <w:r>
        <w:rPr>
          <w:sz w:val="24"/>
          <w:szCs w:val="24"/>
        </w:rPr>
        <w:t>.</w:t>
      </w:r>
    </w:p>
    <w:p w14:paraId="59A3BE08" w14:textId="77777777" w:rsidR="003C29F0" w:rsidRDefault="00282C68" w:rsidP="003C29F0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</w:t>
      </w:r>
      <w:r w:rsidR="003C29F0" w:rsidRPr="008E4989">
        <w:rPr>
          <w:sz w:val="24"/>
          <w:szCs w:val="24"/>
        </w:rPr>
        <w:t>Маркировка кабельной арматуры должна соответствовать требованиям ГОСТ 18690</w:t>
      </w:r>
      <w:r w:rsidR="003C29F0">
        <w:rPr>
          <w:sz w:val="24"/>
          <w:szCs w:val="24"/>
        </w:rPr>
        <w:t>-82</w:t>
      </w:r>
      <w:r w:rsidR="003C29F0" w:rsidRPr="008E4989">
        <w:rPr>
          <w:sz w:val="24"/>
          <w:szCs w:val="24"/>
        </w:rPr>
        <w:t>, ГОСТ 23981-80, ГОСТ 23469.0-81 (для конкретного типа номенклатуры). Маркировка кабельной арматуры,</w:t>
      </w:r>
      <w:r w:rsidR="003C29F0"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не арматуру конкретных типов.</w:t>
      </w:r>
    </w:p>
    <w:p w14:paraId="59A3BE09" w14:textId="77777777" w:rsidR="003C29F0" w:rsidRDefault="00282C68" w:rsidP="00282C68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3C29F0">
        <w:rPr>
          <w:sz w:val="24"/>
          <w:szCs w:val="24"/>
        </w:rPr>
        <w:t>Маркировка кабельной арматуры производится непосредственно на изделии или ярлыке.</w:t>
      </w:r>
    </w:p>
    <w:p w14:paraId="59A3BE0A" w14:textId="77777777" w:rsidR="003C29F0" w:rsidRDefault="003C29F0" w:rsidP="00282C68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C21AF8">
        <w:rPr>
          <w:sz w:val="24"/>
          <w:szCs w:val="24"/>
        </w:rPr>
        <w:t>По всем видам кабельной арматуры Поставщик должен предоставить полный комплект</w:t>
      </w:r>
      <w:r w:rsidR="001830A2">
        <w:rPr>
          <w:sz w:val="24"/>
          <w:szCs w:val="24"/>
        </w:rPr>
        <w:t xml:space="preserve"> технической и эксплуатационной</w:t>
      </w:r>
      <w:r w:rsidRPr="00C21AF8">
        <w:rPr>
          <w:sz w:val="24"/>
          <w:szCs w:val="24"/>
        </w:rPr>
        <w:t xml:space="preserve">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кабельной арматуры.</w:t>
      </w:r>
      <w:r w:rsidRPr="00F64478">
        <w:rPr>
          <w:sz w:val="24"/>
          <w:szCs w:val="24"/>
        </w:rPr>
        <w:t xml:space="preserve"> </w:t>
      </w:r>
    </w:p>
    <w:p w14:paraId="59A3BE0B" w14:textId="77777777" w:rsidR="003C29F0" w:rsidRDefault="003C29F0" w:rsidP="003C29F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59A3BE0C" w14:textId="77777777" w:rsidR="003C29F0" w:rsidRPr="0028496B" w:rsidRDefault="003C29F0" w:rsidP="003C29F0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510D30C1" w14:textId="77777777" w:rsidR="0028496B" w:rsidRPr="0028496B" w:rsidRDefault="0028496B" w:rsidP="0028496B">
      <w:pPr>
        <w:pStyle w:val="BodyText21"/>
        <w:tabs>
          <w:tab w:val="left" w:pos="0"/>
          <w:tab w:val="left" w:pos="1134"/>
        </w:tabs>
        <w:spacing w:line="276" w:lineRule="auto"/>
        <w:ind w:firstLine="851"/>
        <w:rPr>
          <w:szCs w:val="24"/>
        </w:rPr>
      </w:pPr>
      <w:r w:rsidRPr="0028496B">
        <w:rPr>
          <w:szCs w:val="24"/>
        </w:rPr>
        <w:t>Каждая партия кабельной арматуры должна пройти входной контроль, осуществляемый представителями филиалов ПАО «</w:t>
      </w:r>
      <w:proofErr w:type="spellStart"/>
      <w:r w:rsidRPr="0028496B">
        <w:rPr>
          <w:szCs w:val="24"/>
        </w:rPr>
        <w:t>Россети</w:t>
      </w:r>
      <w:proofErr w:type="spellEnd"/>
      <w:r w:rsidRPr="0028496B">
        <w:rPr>
          <w:szCs w:val="24"/>
        </w:rPr>
        <w:t xml:space="preserve"> Центр» и ответственными представителями Поставщика при получении их на склад.</w:t>
      </w:r>
    </w:p>
    <w:p w14:paraId="02144C49" w14:textId="46E04EFC" w:rsidR="0028496B" w:rsidRPr="0028496B" w:rsidRDefault="0028496B" w:rsidP="0028496B">
      <w:pPr>
        <w:pStyle w:val="ad"/>
        <w:tabs>
          <w:tab w:val="left" w:pos="0"/>
          <w:tab w:val="left" w:pos="1134"/>
        </w:tabs>
        <w:spacing w:line="276" w:lineRule="auto"/>
        <w:ind w:left="0"/>
        <w:rPr>
          <w:sz w:val="24"/>
          <w:szCs w:val="24"/>
        </w:rPr>
      </w:pPr>
      <w:r w:rsidRPr="0028496B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BE9011A" w14:textId="77777777" w:rsidR="0028496B" w:rsidRPr="0028496B" w:rsidRDefault="0028496B" w:rsidP="0028496B">
      <w:pPr>
        <w:pStyle w:val="ad"/>
        <w:tabs>
          <w:tab w:val="left" w:pos="0"/>
          <w:tab w:val="left" w:pos="1134"/>
        </w:tabs>
        <w:spacing w:line="276" w:lineRule="auto"/>
        <w:ind w:left="1429" w:firstLine="0"/>
        <w:rPr>
          <w:sz w:val="24"/>
          <w:szCs w:val="24"/>
        </w:rPr>
      </w:pPr>
    </w:p>
    <w:p w14:paraId="5107D21D" w14:textId="7004058E" w:rsidR="0028496B" w:rsidRDefault="0028496B" w:rsidP="003C29F0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AE28A7">
        <w:rPr>
          <w:b/>
          <w:bCs/>
          <w:sz w:val="24"/>
          <w:szCs w:val="24"/>
        </w:rPr>
        <w:t>Стоимость продукции</w:t>
      </w:r>
      <w:r>
        <w:rPr>
          <w:b/>
          <w:bCs/>
          <w:sz w:val="24"/>
          <w:szCs w:val="24"/>
        </w:rPr>
        <w:t>.</w:t>
      </w:r>
    </w:p>
    <w:p w14:paraId="2DC71BBB" w14:textId="77777777" w:rsidR="0028496B" w:rsidRPr="0028496B" w:rsidRDefault="0028496B" w:rsidP="0028496B">
      <w:pPr>
        <w:pStyle w:val="ad"/>
        <w:spacing w:line="276" w:lineRule="auto"/>
        <w:ind w:left="0"/>
        <w:rPr>
          <w:i/>
          <w:sz w:val="24"/>
          <w:szCs w:val="24"/>
        </w:rPr>
      </w:pPr>
      <w:r w:rsidRPr="0028496B">
        <w:rPr>
          <w:sz w:val="24"/>
          <w:szCs w:val="24"/>
        </w:rPr>
        <w:t>В стоимость должна быть включена доставка до склада Покупателя</w:t>
      </w:r>
      <w:r w:rsidRPr="0028496B">
        <w:rPr>
          <w:i/>
          <w:sz w:val="24"/>
          <w:szCs w:val="24"/>
        </w:rPr>
        <w:t>.</w:t>
      </w:r>
    </w:p>
    <w:p w14:paraId="4A7FA3C2" w14:textId="77777777" w:rsidR="0028496B" w:rsidRPr="0028496B" w:rsidRDefault="0028496B" w:rsidP="0028496B">
      <w:pPr>
        <w:pStyle w:val="ad"/>
        <w:tabs>
          <w:tab w:val="left" w:pos="709"/>
        </w:tabs>
        <w:spacing w:line="276" w:lineRule="auto"/>
        <w:ind w:left="0"/>
        <w:rPr>
          <w:b/>
          <w:sz w:val="24"/>
          <w:szCs w:val="24"/>
        </w:rPr>
      </w:pPr>
    </w:p>
    <w:p w14:paraId="59A3BE0F" w14:textId="77777777" w:rsidR="00282C68" w:rsidRPr="00282C68" w:rsidRDefault="00282C68" w:rsidP="00282C68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14:paraId="186EEB6A" w14:textId="77777777" w:rsidR="0028496B" w:rsidRPr="0075596D" w:rsidRDefault="0028496B" w:rsidP="0028496B">
      <w:pPr>
        <w:ind w:firstLine="0"/>
        <w:rPr>
          <w:sz w:val="26"/>
          <w:szCs w:val="26"/>
        </w:rPr>
      </w:pPr>
      <w:r w:rsidRPr="0075596D">
        <w:rPr>
          <w:sz w:val="26"/>
          <w:szCs w:val="26"/>
        </w:rPr>
        <w:t xml:space="preserve">Начальник Управления </w:t>
      </w:r>
    </w:p>
    <w:p w14:paraId="724A137A" w14:textId="18A7F216" w:rsidR="0028496B" w:rsidRPr="0075596D" w:rsidRDefault="0028496B" w:rsidP="0028496B">
      <w:pPr>
        <w:ind w:firstLine="0"/>
        <w:rPr>
          <w:sz w:val="26"/>
          <w:szCs w:val="26"/>
        </w:rPr>
      </w:pPr>
      <w:r w:rsidRPr="0075596D">
        <w:rPr>
          <w:sz w:val="26"/>
          <w:szCs w:val="26"/>
        </w:rPr>
        <w:t xml:space="preserve">распределительных сетей                                          </w:t>
      </w:r>
      <w:r>
        <w:rPr>
          <w:sz w:val="26"/>
          <w:szCs w:val="26"/>
        </w:rPr>
        <w:t xml:space="preserve">            </w:t>
      </w:r>
      <w:r>
        <w:rPr>
          <w:sz w:val="26"/>
          <w:szCs w:val="26"/>
        </w:rPr>
        <w:t xml:space="preserve">                           </w:t>
      </w:r>
      <w:r w:rsidRPr="0075596D">
        <w:rPr>
          <w:sz w:val="26"/>
          <w:szCs w:val="26"/>
        </w:rPr>
        <w:t xml:space="preserve">      М.А. Юрусов</w:t>
      </w:r>
    </w:p>
    <w:p w14:paraId="1EDA2496" w14:textId="77777777" w:rsidR="0028496B" w:rsidRPr="00E34E5E" w:rsidRDefault="0028496B" w:rsidP="0028496B">
      <w:pPr>
        <w:tabs>
          <w:tab w:val="left" w:pos="709"/>
        </w:tabs>
        <w:spacing w:line="276" w:lineRule="auto"/>
        <w:ind w:firstLine="0"/>
      </w:pPr>
    </w:p>
    <w:p w14:paraId="59A3BE12" w14:textId="77777777" w:rsidR="00920AA3" w:rsidRPr="00471D1B" w:rsidRDefault="003C29F0" w:rsidP="003C29F0">
      <w:pPr>
        <w:tabs>
          <w:tab w:val="left" w:pos="851"/>
          <w:tab w:val="left" w:pos="993"/>
        </w:tabs>
        <w:spacing w:line="276" w:lineRule="auto"/>
        <w:ind w:left="1069" w:firstLine="0"/>
        <w:rPr>
          <w:sz w:val="24"/>
          <w:szCs w:val="24"/>
        </w:rPr>
      </w:pPr>
      <w:r w:rsidRPr="00E1390F">
        <w:rPr>
          <w:sz w:val="22"/>
          <w:szCs w:val="22"/>
        </w:rPr>
        <w:t xml:space="preserve">      </w:t>
      </w:r>
    </w:p>
    <w:sectPr w:rsidR="00920AA3" w:rsidRPr="00471D1B" w:rsidSect="00282C68">
      <w:headerReference w:type="even" r:id="rId12"/>
      <w:pgSz w:w="12240" w:h="15840" w:code="1"/>
      <w:pgMar w:top="1134" w:right="758" w:bottom="851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2D58A3" w14:textId="77777777" w:rsidR="00A5758A" w:rsidRDefault="00A5758A">
      <w:r>
        <w:separator/>
      </w:r>
    </w:p>
  </w:endnote>
  <w:endnote w:type="continuationSeparator" w:id="0">
    <w:p w14:paraId="70791973" w14:textId="77777777" w:rsidR="00A5758A" w:rsidRDefault="00A57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031D3C" w14:textId="77777777" w:rsidR="00A5758A" w:rsidRDefault="00A5758A">
      <w:r>
        <w:separator/>
      </w:r>
    </w:p>
  </w:footnote>
  <w:footnote w:type="continuationSeparator" w:id="0">
    <w:p w14:paraId="38F27B45" w14:textId="77777777" w:rsidR="00A5758A" w:rsidRDefault="00A575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A3BE17" w14:textId="77777777" w:rsidR="00AD7048" w:rsidRDefault="00AD5BE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59A3BE18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9F61B5"/>
    <w:multiLevelType w:val="hybridMultilevel"/>
    <w:tmpl w:val="E712502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5"/>
  </w:num>
  <w:num w:numId="2">
    <w:abstractNumId w:val="10"/>
  </w:num>
  <w:num w:numId="3">
    <w:abstractNumId w:val="13"/>
  </w:num>
  <w:num w:numId="4">
    <w:abstractNumId w:val="3"/>
  </w:num>
  <w:num w:numId="5">
    <w:abstractNumId w:val="14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2"/>
  </w:num>
  <w:num w:numId="12">
    <w:abstractNumId w:val="11"/>
  </w:num>
  <w:num w:numId="13">
    <w:abstractNumId w:val="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36F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3FA"/>
    <w:rsid w:val="000163FF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050F"/>
    <w:rsid w:val="000312FC"/>
    <w:rsid w:val="0003144D"/>
    <w:rsid w:val="00031516"/>
    <w:rsid w:val="00032681"/>
    <w:rsid w:val="000359BD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7FBD"/>
    <w:rsid w:val="00060582"/>
    <w:rsid w:val="00062FD5"/>
    <w:rsid w:val="000630F6"/>
    <w:rsid w:val="00064749"/>
    <w:rsid w:val="00067419"/>
    <w:rsid w:val="00071958"/>
    <w:rsid w:val="0007491B"/>
    <w:rsid w:val="000808BE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190C"/>
    <w:rsid w:val="000B5D7C"/>
    <w:rsid w:val="000B7290"/>
    <w:rsid w:val="000B7329"/>
    <w:rsid w:val="000B7484"/>
    <w:rsid w:val="000C0E47"/>
    <w:rsid w:val="000C283A"/>
    <w:rsid w:val="000C2897"/>
    <w:rsid w:val="000C41EF"/>
    <w:rsid w:val="000C553E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5D25"/>
    <w:rsid w:val="000D639C"/>
    <w:rsid w:val="000D6AFF"/>
    <w:rsid w:val="000D6C67"/>
    <w:rsid w:val="000D6F7D"/>
    <w:rsid w:val="000E00E1"/>
    <w:rsid w:val="000E0585"/>
    <w:rsid w:val="000E0A2A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4FCE"/>
    <w:rsid w:val="000F55DB"/>
    <w:rsid w:val="000F6F5B"/>
    <w:rsid w:val="000F720B"/>
    <w:rsid w:val="000F7C7B"/>
    <w:rsid w:val="00101290"/>
    <w:rsid w:val="0010151F"/>
    <w:rsid w:val="00101DD6"/>
    <w:rsid w:val="001041B7"/>
    <w:rsid w:val="00104E1F"/>
    <w:rsid w:val="00106130"/>
    <w:rsid w:val="00106731"/>
    <w:rsid w:val="00107271"/>
    <w:rsid w:val="00113E79"/>
    <w:rsid w:val="00115340"/>
    <w:rsid w:val="00117DC6"/>
    <w:rsid w:val="00120F84"/>
    <w:rsid w:val="001211B1"/>
    <w:rsid w:val="00121A1F"/>
    <w:rsid w:val="00122385"/>
    <w:rsid w:val="001230A7"/>
    <w:rsid w:val="00126400"/>
    <w:rsid w:val="00127334"/>
    <w:rsid w:val="00127606"/>
    <w:rsid w:val="00127A3D"/>
    <w:rsid w:val="00127EC8"/>
    <w:rsid w:val="00127FE9"/>
    <w:rsid w:val="001313C2"/>
    <w:rsid w:val="001314ED"/>
    <w:rsid w:val="00132FFF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51C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36F6"/>
    <w:rsid w:val="00175B84"/>
    <w:rsid w:val="00177C04"/>
    <w:rsid w:val="00177F01"/>
    <w:rsid w:val="001801AA"/>
    <w:rsid w:val="00181B73"/>
    <w:rsid w:val="00181BBF"/>
    <w:rsid w:val="00181ED4"/>
    <w:rsid w:val="00182091"/>
    <w:rsid w:val="001830A2"/>
    <w:rsid w:val="00185A8D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0CAA"/>
    <w:rsid w:val="001D2559"/>
    <w:rsid w:val="001D5BC4"/>
    <w:rsid w:val="001D5D1C"/>
    <w:rsid w:val="001E319B"/>
    <w:rsid w:val="001E3B90"/>
    <w:rsid w:val="001E634A"/>
    <w:rsid w:val="001E6D26"/>
    <w:rsid w:val="001F090B"/>
    <w:rsid w:val="001F19B0"/>
    <w:rsid w:val="001F4F3E"/>
    <w:rsid w:val="001F5706"/>
    <w:rsid w:val="001F6CEB"/>
    <w:rsid w:val="001F78FD"/>
    <w:rsid w:val="001F7A2A"/>
    <w:rsid w:val="0020048C"/>
    <w:rsid w:val="002037CA"/>
    <w:rsid w:val="00206147"/>
    <w:rsid w:val="00207FF0"/>
    <w:rsid w:val="0021292B"/>
    <w:rsid w:val="00213168"/>
    <w:rsid w:val="0021474F"/>
    <w:rsid w:val="0021556C"/>
    <w:rsid w:val="002166E3"/>
    <w:rsid w:val="00220881"/>
    <w:rsid w:val="00220A08"/>
    <w:rsid w:val="00220A91"/>
    <w:rsid w:val="00221598"/>
    <w:rsid w:val="00221D18"/>
    <w:rsid w:val="00223CF4"/>
    <w:rsid w:val="00224106"/>
    <w:rsid w:val="0022419B"/>
    <w:rsid w:val="0022460D"/>
    <w:rsid w:val="0022525B"/>
    <w:rsid w:val="002252A1"/>
    <w:rsid w:val="00225815"/>
    <w:rsid w:val="00226368"/>
    <w:rsid w:val="00226D45"/>
    <w:rsid w:val="00226FEF"/>
    <w:rsid w:val="0023153A"/>
    <w:rsid w:val="00231C99"/>
    <w:rsid w:val="00232288"/>
    <w:rsid w:val="00232605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61DE"/>
    <w:rsid w:val="002562F7"/>
    <w:rsid w:val="00256A56"/>
    <w:rsid w:val="00260830"/>
    <w:rsid w:val="00260A64"/>
    <w:rsid w:val="002630BA"/>
    <w:rsid w:val="002632B7"/>
    <w:rsid w:val="0026458C"/>
    <w:rsid w:val="00265CEA"/>
    <w:rsid w:val="00265E47"/>
    <w:rsid w:val="002662E7"/>
    <w:rsid w:val="00266EA4"/>
    <w:rsid w:val="00267155"/>
    <w:rsid w:val="00267C77"/>
    <w:rsid w:val="00274583"/>
    <w:rsid w:val="002748BF"/>
    <w:rsid w:val="002761C6"/>
    <w:rsid w:val="00281C4A"/>
    <w:rsid w:val="00282C68"/>
    <w:rsid w:val="00283DC1"/>
    <w:rsid w:val="0028496B"/>
    <w:rsid w:val="00284D1E"/>
    <w:rsid w:val="00285586"/>
    <w:rsid w:val="002855D1"/>
    <w:rsid w:val="00286CF9"/>
    <w:rsid w:val="00286E81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DB0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8B4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6FA5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67A2"/>
    <w:rsid w:val="00317A80"/>
    <w:rsid w:val="00317B27"/>
    <w:rsid w:val="00320314"/>
    <w:rsid w:val="003203C6"/>
    <w:rsid w:val="003209FA"/>
    <w:rsid w:val="00322D2F"/>
    <w:rsid w:val="003234AF"/>
    <w:rsid w:val="0032363C"/>
    <w:rsid w:val="00323727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0A30"/>
    <w:rsid w:val="0036100E"/>
    <w:rsid w:val="00363396"/>
    <w:rsid w:val="00363438"/>
    <w:rsid w:val="00367CC7"/>
    <w:rsid w:val="00370092"/>
    <w:rsid w:val="00370945"/>
    <w:rsid w:val="00370C33"/>
    <w:rsid w:val="0037125E"/>
    <w:rsid w:val="00372200"/>
    <w:rsid w:val="003723BC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87D"/>
    <w:rsid w:val="00377CB8"/>
    <w:rsid w:val="00377EC3"/>
    <w:rsid w:val="00377F21"/>
    <w:rsid w:val="00382FEA"/>
    <w:rsid w:val="00383116"/>
    <w:rsid w:val="00384B72"/>
    <w:rsid w:val="00384D9C"/>
    <w:rsid w:val="003909BB"/>
    <w:rsid w:val="003918DA"/>
    <w:rsid w:val="00391F3C"/>
    <w:rsid w:val="00393C53"/>
    <w:rsid w:val="0039649E"/>
    <w:rsid w:val="003A2528"/>
    <w:rsid w:val="003A2F10"/>
    <w:rsid w:val="003A4892"/>
    <w:rsid w:val="003A7A79"/>
    <w:rsid w:val="003A7DDA"/>
    <w:rsid w:val="003B0588"/>
    <w:rsid w:val="003B0B7B"/>
    <w:rsid w:val="003B30E6"/>
    <w:rsid w:val="003B3F9A"/>
    <w:rsid w:val="003B590B"/>
    <w:rsid w:val="003B6EDD"/>
    <w:rsid w:val="003B7589"/>
    <w:rsid w:val="003C05B4"/>
    <w:rsid w:val="003C0AFD"/>
    <w:rsid w:val="003C1592"/>
    <w:rsid w:val="003C164C"/>
    <w:rsid w:val="003C29F0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0675"/>
    <w:rsid w:val="003E1FE5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852"/>
    <w:rsid w:val="004009A6"/>
    <w:rsid w:val="00400B04"/>
    <w:rsid w:val="00400B6F"/>
    <w:rsid w:val="00400E5F"/>
    <w:rsid w:val="0040104F"/>
    <w:rsid w:val="0040152E"/>
    <w:rsid w:val="004018A1"/>
    <w:rsid w:val="0040741D"/>
    <w:rsid w:val="004077A8"/>
    <w:rsid w:val="0040792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2AF"/>
    <w:rsid w:val="00417997"/>
    <w:rsid w:val="00420B73"/>
    <w:rsid w:val="0042403F"/>
    <w:rsid w:val="00424173"/>
    <w:rsid w:val="00425832"/>
    <w:rsid w:val="00426525"/>
    <w:rsid w:val="00426AC0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0F24"/>
    <w:rsid w:val="0044147D"/>
    <w:rsid w:val="004437D3"/>
    <w:rsid w:val="00445474"/>
    <w:rsid w:val="00445DA1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D1B"/>
    <w:rsid w:val="00472626"/>
    <w:rsid w:val="00475718"/>
    <w:rsid w:val="0047759E"/>
    <w:rsid w:val="0048004C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2F10"/>
    <w:rsid w:val="004930E8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1F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92E"/>
    <w:rsid w:val="004D4E32"/>
    <w:rsid w:val="004D55BC"/>
    <w:rsid w:val="004D579C"/>
    <w:rsid w:val="004E0944"/>
    <w:rsid w:val="004E144D"/>
    <w:rsid w:val="004E1C6C"/>
    <w:rsid w:val="004E4196"/>
    <w:rsid w:val="004E474C"/>
    <w:rsid w:val="004E686D"/>
    <w:rsid w:val="004E6C6E"/>
    <w:rsid w:val="004E6CE0"/>
    <w:rsid w:val="004E74F0"/>
    <w:rsid w:val="004F2C3D"/>
    <w:rsid w:val="004F4028"/>
    <w:rsid w:val="004F4E9E"/>
    <w:rsid w:val="004F517F"/>
    <w:rsid w:val="004F5C65"/>
    <w:rsid w:val="004F68D6"/>
    <w:rsid w:val="004F6968"/>
    <w:rsid w:val="004F7936"/>
    <w:rsid w:val="004F7A6F"/>
    <w:rsid w:val="00501281"/>
    <w:rsid w:val="00505047"/>
    <w:rsid w:val="005075B6"/>
    <w:rsid w:val="00510671"/>
    <w:rsid w:val="00510CC9"/>
    <w:rsid w:val="00511940"/>
    <w:rsid w:val="00511EF6"/>
    <w:rsid w:val="00512505"/>
    <w:rsid w:val="00512E31"/>
    <w:rsid w:val="005134CB"/>
    <w:rsid w:val="00513A53"/>
    <w:rsid w:val="005141E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B79"/>
    <w:rsid w:val="00534713"/>
    <w:rsid w:val="00535481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6FBD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6D1F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517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A604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203"/>
    <w:rsid w:val="00613868"/>
    <w:rsid w:val="006144BE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5864"/>
    <w:rsid w:val="006260DF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01B"/>
    <w:rsid w:val="00647228"/>
    <w:rsid w:val="006479AD"/>
    <w:rsid w:val="00650F70"/>
    <w:rsid w:val="00650FF3"/>
    <w:rsid w:val="006512FD"/>
    <w:rsid w:val="00651664"/>
    <w:rsid w:val="00651C49"/>
    <w:rsid w:val="0065270A"/>
    <w:rsid w:val="00652856"/>
    <w:rsid w:val="00655579"/>
    <w:rsid w:val="00656B8E"/>
    <w:rsid w:val="00657166"/>
    <w:rsid w:val="0065763B"/>
    <w:rsid w:val="0066047C"/>
    <w:rsid w:val="00661675"/>
    <w:rsid w:val="0066187A"/>
    <w:rsid w:val="0066235C"/>
    <w:rsid w:val="006626DA"/>
    <w:rsid w:val="00664FBF"/>
    <w:rsid w:val="00665196"/>
    <w:rsid w:val="00666B7D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3EF4"/>
    <w:rsid w:val="00694386"/>
    <w:rsid w:val="00696EAC"/>
    <w:rsid w:val="00697B92"/>
    <w:rsid w:val="00697D58"/>
    <w:rsid w:val="006A383F"/>
    <w:rsid w:val="006A3C68"/>
    <w:rsid w:val="006A3D83"/>
    <w:rsid w:val="006A4DB2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23B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6E4C"/>
    <w:rsid w:val="0074028B"/>
    <w:rsid w:val="007407B3"/>
    <w:rsid w:val="00741B89"/>
    <w:rsid w:val="007435DC"/>
    <w:rsid w:val="0074398D"/>
    <w:rsid w:val="00744BB7"/>
    <w:rsid w:val="0074788E"/>
    <w:rsid w:val="00747ADF"/>
    <w:rsid w:val="007529C2"/>
    <w:rsid w:val="0075345A"/>
    <w:rsid w:val="00753684"/>
    <w:rsid w:val="00753762"/>
    <w:rsid w:val="0075463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415B"/>
    <w:rsid w:val="00785C86"/>
    <w:rsid w:val="007869D5"/>
    <w:rsid w:val="00787BDF"/>
    <w:rsid w:val="007903D5"/>
    <w:rsid w:val="00791873"/>
    <w:rsid w:val="0079283F"/>
    <w:rsid w:val="0079320B"/>
    <w:rsid w:val="0079549D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E7EED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7F3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0C1E"/>
    <w:rsid w:val="00853BF9"/>
    <w:rsid w:val="008546A6"/>
    <w:rsid w:val="00855D50"/>
    <w:rsid w:val="008561B8"/>
    <w:rsid w:val="00856ED6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A42"/>
    <w:rsid w:val="00886C0C"/>
    <w:rsid w:val="008874CF"/>
    <w:rsid w:val="00892006"/>
    <w:rsid w:val="008922ED"/>
    <w:rsid w:val="00892503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2F8"/>
    <w:rsid w:val="008D16AA"/>
    <w:rsid w:val="008D1F90"/>
    <w:rsid w:val="008D224A"/>
    <w:rsid w:val="008D2791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AB4"/>
    <w:rsid w:val="00901C3B"/>
    <w:rsid w:val="009022A6"/>
    <w:rsid w:val="009039EB"/>
    <w:rsid w:val="00905B6A"/>
    <w:rsid w:val="00905DC5"/>
    <w:rsid w:val="0091065E"/>
    <w:rsid w:val="00910A7C"/>
    <w:rsid w:val="009134A5"/>
    <w:rsid w:val="00913BC4"/>
    <w:rsid w:val="00915176"/>
    <w:rsid w:val="00916AF6"/>
    <w:rsid w:val="009205BB"/>
    <w:rsid w:val="00920AA3"/>
    <w:rsid w:val="00924167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3823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40C"/>
    <w:rsid w:val="00967633"/>
    <w:rsid w:val="00967E65"/>
    <w:rsid w:val="00971559"/>
    <w:rsid w:val="00971945"/>
    <w:rsid w:val="00972B4B"/>
    <w:rsid w:val="00973170"/>
    <w:rsid w:val="00973C4F"/>
    <w:rsid w:val="0097481A"/>
    <w:rsid w:val="009752B7"/>
    <w:rsid w:val="009773EE"/>
    <w:rsid w:val="00984849"/>
    <w:rsid w:val="00986E34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6A2C"/>
    <w:rsid w:val="009C71C6"/>
    <w:rsid w:val="009C746A"/>
    <w:rsid w:val="009C76B2"/>
    <w:rsid w:val="009D1E23"/>
    <w:rsid w:val="009D2B2A"/>
    <w:rsid w:val="009D3ED3"/>
    <w:rsid w:val="009D50D5"/>
    <w:rsid w:val="009D5301"/>
    <w:rsid w:val="009D5B2B"/>
    <w:rsid w:val="009E052A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2F5E"/>
    <w:rsid w:val="00A2477A"/>
    <w:rsid w:val="00A247C3"/>
    <w:rsid w:val="00A24900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181"/>
    <w:rsid w:val="00A44C22"/>
    <w:rsid w:val="00A501FF"/>
    <w:rsid w:val="00A507B1"/>
    <w:rsid w:val="00A5093E"/>
    <w:rsid w:val="00A50F37"/>
    <w:rsid w:val="00A515A6"/>
    <w:rsid w:val="00A532D5"/>
    <w:rsid w:val="00A53A7C"/>
    <w:rsid w:val="00A54934"/>
    <w:rsid w:val="00A54F03"/>
    <w:rsid w:val="00A54F06"/>
    <w:rsid w:val="00A5758A"/>
    <w:rsid w:val="00A579B6"/>
    <w:rsid w:val="00A57AE8"/>
    <w:rsid w:val="00A603CB"/>
    <w:rsid w:val="00A60A6E"/>
    <w:rsid w:val="00A61DD7"/>
    <w:rsid w:val="00A61E88"/>
    <w:rsid w:val="00A62E64"/>
    <w:rsid w:val="00A65193"/>
    <w:rsid w:val="00A66CCC"/>
    <w:rsid w:val="00A6755B"/>
    <w:rsid w:val="00A67B38"/>
    <w:rsid w:val="00A70A4F"/>
    <w:rsid w:val="00A72317"/>
    <w:rsid w:val="00A73C46"/>
    <w:rsid w:val="00A74A5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2F33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385"/>
    <w:rsid w:val="00AD2CAE"/>
    <w:rsid w:val="00AD3598"/>
    <w:rsid w:val="00AD4DE9"/>
    <w:rsid w:val="00AD52A0"/>
    <w:rsid w:val="00AD5A61"/>
    <w:rsid w:val="00AD5BED"/>
    <w:rsid w:val="00AD7048"/>
    <w:rsid w:val="00AE1B50"/>
    <w:rsid w:val="00AE20B1"/>
    <w:rsid w:val="00AE20B6"/>
    <w:rsid w:val="00AE2CE9"/>
    <w:rsid w:val="00AE3899"/>
    <w:rsid w:val="00AE3A2B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3D1"/>
    <w:rsid w:val="00B11B37"/>
    <w:rsid w:val="00B11E27"/>
    <w:rsid w:val="00B12311"/>
    <w:rsid w:val="00B12815"/>
    <w:rsid w:val="00B12AEA"/>
    <w:rsid w:val="00B12B45"/>
    <w:rsid w:val="00B135F0"/>
    <w:rsid w:val="00B136AC"/>
    <w:rsid w:val="00B152F1"/>
    <w:rsid w:val="00B156A3"/>
    <w:rsid w:val="00B1601B"/>
    <w:rsid w:val="00B24C00"/>
    <w:rsid w:val="00B24E12"/>
    <w:rsid w:val="00B31336"/>
    <w:rsid w:val="00B3141F"/>
    <w:rsid w:val="00B322C8"/>
    <w:rsid w:val="00B3688D"/>
    <w:rsid w:val="00B37632"/>
    <w:rsid w:val="00B4184D"/>
    <w:rsid w:val="00B42BD5"/>
    <w:rsid w:val="00B43052"/>
    <w:rsid w:val="00B4318F"/>
    <w:rsid w:val="00B45060"/>
    <w:rsid w:val="00B45886"/>
    <w:rsid w:val="00B45EAF"/>
    <w:rsid w:val="00B51EB6"/>
    <w:rsid w:val="00B549B5"/>
    <w:rsid w:val="00B54E2D"/>
    <w:rsid w:val="00B55DE6"/>
    <w:rsid w:val="00B56E8C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54D"/>
    <w:rsid w:val="00B74E68"/>
    <w:rsid w:val="00B75EE6"/>
    <w:rsid w:val="00B76525"/>
    <w:rsid w:val="00B76533"/>
    <w:rsid w:val="00B767EA"/>
    <w:rsid w:val="00B76C5A"/>
    <w:rsid w:val="00B76F62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0F92"/>
    <w:rsid w:val="00BC2F29"/>
    <w:rsid w:val="00BC424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075F"/>
    <w:rsid w:val="00BE2C21"/>
    <w:rsid w:val="00BE3234"/>
    <w:rsid w:val="00BE3435"/>
    <w:rsid w:val="00BE7AEA"/>
    <w:rsid w:val="00BF028A"/>
    <w:rsid w:val="00BF08CD"/>
    <w:rsid w:val="00BF20ED"/>
    <w:rsid w:val="00BF3190"/>
    <w:rsid w:val="00BF31D0"/>
    <w:rsid w:val="00BF4767"/>
    <w:rsid w:val="00BF612E"/>
    <w:rsid w:val="00BF619F"/>
    <w:rsid w:val="00C01892"/>
    <w:rsid w:val="00C01B77"/>
    <w:rsid w:val="00C029BD"/>
    <w:rsid w:val="00C02AA0"/>
    <w:rsid w:val="00C0355C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B5E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2EE9"/>
    <w:rsid w:val="00C63F78"/>
    <w:rsid w:val="00C64163"/>
    <w:rsid w:val="00C67A78"/>
    <w:rsid w:val="00C70BE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879EB"/>
    <w:rsid w:val="00C900FB"/>
    <w:rsid w:val="00C9178E"/>
    <w:rsid w:val="00C93EC2"/>
    <w:rsid w:val="00C947B3"/>
    <w:rsid w:val="00C94BA4"/>
    <w:rsid w:val="00C95C35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2F2F"/>
    <w:rsid w:val="00CF4176"/>
    <w:rsid w:val="00CF5162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5B3D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19A3"/>
    <w:rsid w:val="00D32CEF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39DE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58B4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A18E9"/>
    <w:rsid w:val="00DA1BEC"/>
    <w:rsid w:val="00DA1DB6"/>
    <w:rsid w:val="00DA24B0"/>
    <w:rsid w:val="00DA276C"/>
    <w:rsid w:val="00DA4666"/>
    <w:rsid w:val="00DA4713"/>
    <w:rsid w:val="00DA6B8B"/>
    <w:rsid w:val="00DA77B6"/>
    <w:rsid w:val="00DB01EF"/>
    <w:rsid w:val="00DB332D"/>
    <w:rsid w:val="00DB44BB"/>
    <w:rsid w:val="00DB4A93"/>
    <w:rsid w:val="00DB4EDF"/>
    <w:rsid w:val="00DB518E"/>
    <w:rsid w:val="00DC0744"/>
    <w:rsid w:val="00DC150D"/>
    <w:rsid w:val="00DC2E72"/>
    <w:rsid w:val="00DC3285"/>
    <w:rsid w:val="00DC3B5C"/>
    <w:rsid w:val="00DC4132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5B19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3F04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35D9"/>
    <w:rsid w:val="00E43B2C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18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3E51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4E76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0DB"/>
    <w:rsid w:val="00F25C59"/>
    <w:rsid w:val="00F27C11"/>
    <w:rsid w:val="00F27CD0"/>
    <w:rsid w:val="00F318A5"/>
    <w:rsid w:val="00F31E92"/>
    <w:rsid w:val="00F3335E"/>
    <w:rsid w:val="00F35015"/>
    <w:rsid w:val="00F364EA"/>
    <w:rsid w:val="00F37973"/>
    <w:rsid w:val="00F41EEA"/>
    <w:rsid w:val="00F42C84"/>
    <w:rsid w:val="00F4407D"/>
    <w:rsid w:val="00F4441B"/>
    <w:rsid w:val="00F46DCA"/>
    <w:rsid w:val="00F46FBB"/>
    <w:rsid w:val="00F47235"/>
    <w:rsid w:val="00F47571"/>
    <w:rsid w:val="00F525F8"/>
    <w:rsid w:val="00F544C6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26C1"/>
    <w:rsid w:val="00F8372D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97F22"/>
    <w:rsid w:val="00FA1143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6A1B"/>
    <w:rsid w:val="00FB73E3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4A08"/>
    <w:rsid w:val="00FF59F1"/>
    <w:rsid w:val="00FF5E51"/>
    <w:rsid w:val="00FF5E84"/>
    <w:rsid w:val="00FF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A3BD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uiPriority w:val="99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No Spacing"/>
    <w:basedOn w:val="a0"/>
    <w:uiPriority w:val="1"/>
    <w:qFormat/>
    <w:rsid w:val="00185A8D"/>
    <w:pPr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20">
    <w:name w:val="Заголовок 2 Знак"/>
    <w:basedOn w:val="a1"/>
    <w:link w:val="2"/>
    <w:rsid w:val="0064701B"/>
    <w:rPr>
      <w:b/>
      <w:sz w:val="28"/>
    </w:rPr>
  </w:style>
  <w:style w:type="paragraph" w:customStyle="1" w:styleId="Default">
    <w:name w:val="Default"/>
    <w:rsid w:val="004008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Balloon Text"/>
    <w:basedOn w:val="a0"/>
    <w:link w:val="af5"/>
    <w:semiHidden/>
    <w:unhideWhenUsed/>
    <w:rsid w:val="0028496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2849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uiPriority w:val="99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No Spacing"/>
    <w:basedOn w:val="a0"/>
    <w:uiPriority w:val="1"/>
    <w:qFormat/>
    <w:rsid w:val="00185A8D"/>
    <w:pPr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20">
    <w:name w:val="Заголовок 2 Знак"/>
    <w:basedOn w:val="a1"/>
    <w:link w:val="2"/>
    <w:rsid w:val="0064701B"/>
    <w:rPr>
      <w:b/>
      <w:sz w:val="28"/>
    </w:rPr>
  </w:style>
  <w:style w:type="paragraph" w:customStyle="1" w:styleId="Default">
    <w:name w:val="Default"/>
    <w:rsid w:val="004008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Balloon Text"/>
    <w:basedOn w:val="a0"/>
    <w:link w:val="af5"/>
    <w:semiHidden/>
    <w:unhideWhenUsed/>
    <w:rsid w:val="0028496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2849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0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0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1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2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7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7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4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2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2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2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9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7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5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1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2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8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89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30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56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8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26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39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82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87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4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2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20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2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9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8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9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8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58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7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2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1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2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03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74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28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47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88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77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0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97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31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72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58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02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04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8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82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03A19-8DC2-4F27-BEEB-8C900BA27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88C9F5-42E3-4E31-8842-1AFA4559D5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83AD1B-CDEF-47A7-BA90-613321B45C9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EF662492-1677-44C5-BF51-4D2D0C33F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Безрукавников Александр Андреевич</dc:creator>
  <cp:lastModifiedBy>Помазнев Виталий Русланович</cp:lastModifiedBy>
  <cp:revision>4</cp:revision>
  <cp:lastPrinted>2021-12-14T06:33:00Z</cp:lastPrinted>
  <dcterms:created xsi:type="dcterms:W3CDTF">2021-12-14T06:09:00Z</dcterms:created>
  <dcterms:modified xsi:type="dcterms:W3CDTF">2021-12-14T06:33:00Z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